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4E75124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sidR="008A40F8">
        <w:rPr>
          <w:rFonts w:ascii="Arial" w:eastAsia="Times New Roman" w:hAnsi="Arial" w:cs="Arial"/>
          <w:b/>
          <w:lang w:eastAsia="cs-CZ"/>
        </w:rPr>
        <w:t xml:space="preserve"> č. 1</w:t>
      </w:r>
      <w:r w:rsidRPr="00594BBC">
        <w:rPr>
          <w:rFonts w:ascii="Arial" w:eastAsia="Times New Roman" w:hAnsi="Arial" w:cs="Arial"/>
          <w:b/>
          <w:lang w:eastAsia="cs-CZ"/>
        </w:rPr>
        <w:t xml:space="preserve">: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37AE69DC" w14:textId="6B65015B"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sidR="00780BF5">
        <w:rPr>
          <w:rFonts w:ascii="Arial" w:eastAsia="Times New Roman" w:hAnsi="Arial" w:cs="Arial"/>
          <w:b/>
          <w:lang w:eastAsia="cs-CZ"/>
        </w:rPr>
        <w:t xml:space="preserve"> pro Zlínský kraj</w:t>
      </w:r>
    </w:p>
    <w:p w14:paraId="1CEB42DC" w14:textId="2EFA137D"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780BF5">
        <w:rPr>
          <w:rFonts w:ascii="Arial" w:eastAsia="Times New Roman" w:hAnsi="Arial" w:cs="Arial"/>
          <w:b/>
          <w:lang w:eastAsia="cs-CZ"/>
        </w:rPr>
        <w:t xml:space="preserve"> </w:t>
      </w:r>
      <w:proofErr w:type="spellStart"/>
      <w:r w:rsidR="00780BF5">
        <w:rPr>
          <w:rFonts w:ascii="Arial" w:eastAsia="Times New Roman" w:hAnsi="Arial" w:cs="Arial"/>
          <w:b/>
          <w:lang w:eastAsia="cs-CZ"/>
        </w:rPr>
        <w:t>Zarámí</w:t>
      </w:r>
      <w:proofErr w:type="spellEnd"/>
      <w:r w:rsidR="00780BF5">
        <w:rPr>
          <w:rFonts w:ascii="Arial" w:eastAsia="Times New Roman" w:hAnsi="Arial" w:cs="Arial"/>
          <w:b/>
          <w:lang w:eastAsia="cs-CZ"/>
        </w:rPr>
        <w:t xml:space="preserve"> 88, 760 41 Zlín</w:t>
      </w:r>
    </w:p>
    <w:p w14:paraId="1A952527" w14:textId="36B1EF38"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007F7FB5">
        <w:rPr>
          <w:rFonts w:ascii="Arial" w:eastAsia="Lucida Sans Unicode" w:hAnsi="Arial" w:cs="Arial"/>
          <w:lang w:eastAsia="cs-CZ"/>
        </w:rPr>
        <w:tab/>
      </w:r>
      <w:r w:rsidR="007F7FB5">
        <w:rPr>
          <w:rFonts w:ascii="Arial" w:eastAsia="Lucida Sans Unicode" w:hAnsi="Arial" w:cs="Arial"/>
          <w:lang w:eastAsia="cs-CZ"/>
        </w:rPr>
        <w:tab/>
      </w:r>
      <w:r w:rsidR="007F7FB5">
        <w:rPr>
          <w:rFonts w:ascii="Arial" w:eastAsia="Lucida Sans Unicode" w:hAnsi="Arial" w:cs="Arial"/>
          <w:lang w:eastAsia="cs-CZ"/>
        </w:rPr>
        <w:tab/>
      </w:r>
      <w:r w:rsidR="007F7FB5">
        <w:rPr>
          <w:rFonts w:ascii="Arial" w:eastAsia="Lucida Sans Unicode" w:hAnsi="Arial" w:cs="Arial"/>
          <w:lang w:eastAsia="cs-CZ"/>
        </w:rPr>
        <w:tab/>
      </w:r>
      <w:r w:rsidR="007F7FB5">
        <w:rPr>
          <w:rFonts w:ascii="Arial" w:eastAsia="Lucida Sans Unicode" w:hAnsi="Arial" w:cs="Arial"/>
          <w:lang w:eastAsia="cs-CZ"/>
        </w:rPr>
        <w:tab/>
      </w:r>
      <w:r w:rsidR="007F7FB5">
        <w:rPr>
          <w:rFonts w:ascii="Arial" w:eastAsia="Lucida Sans Unicode" w:hAnsi="Arial" w:cs="Arial"/>
          <w:lang w:eastAsia="cs-CZ"/>
        </w:rPr>
        <w:tab/>
        <w:t xml:space="preserve">Ing. Mladou Augustinovou, ředitelkou KPÚ </w:t>
      </w:r>
    </w:p>
    <w:p w14:paraId="490E8AAE" w14:textId="2435AA92" w:rsidR="00463206" w:rsidRPr="00594BBC" w:rsidRDefault="006615F7" w:rsidP="009C33A6">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9C33A6" w:rsidRPr="00C829A8">
        <w:rPr>
          <w:rFonts w:ascii="Arial" w:eastAsia="Lucida Sans Unicode" w:hAnsi="Arial" w:cs="Arial"/>
        </w:rPr>
        <w:t>Ing. Mlada Augustinová, ředitelka KPÚ</w:t>
      </w:r>
    </w:p>
    <w:p w14:paraId="15F195A0" w14:textId="77777777" w:rsidR="00204D51" w:rsidRPr="00C829A8" w:rsidRDefault="006615F7" w:rsidP="00204D51">
      <w:pPr>
        <w:widowControl w:val="0"/>
        <w:tabs>
          <w:tab w:val="left" w:pos="4536"/>
        </w:tabs>
        <w:suppressAutoHyphens/>
        <w:spacing w:after="0" w:line="240" w:lineRule="auto"/>
        <w:ind w:left="4950" w:hanging="4950"/>
        <w:jc w:val="both"/>
        <w:rPr>
          <w:rFonts w:ascii="Arial" w:eastAsia="Lucida Sans Unicode" w:hAnsi="Arial" w:cs="Arial"/>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204D51" w:rsidRPr="00C829A8">
        <w:rPr>
          <w:rFonts w:ascii="Arial" w:eastAsia="Lucida Sans Unicode" w:hAnsi="Arial" w:cs="Arial"/>
          <w:snapToGrid w:val="0"/>
        </w:rPr>
        <w:t xml:space="preserve">Ing. </w:t>
      </w:r>
      <w:r w:rsidR="00204D51">
        <w:rPr>
          <w:rFonts w:ascii="Arial" w:eastAsia="Lucida Sans Unicode" w:hAnsi="Arial" w:cs="Arial"/>
          <w:snapToGrid w:val="0"/>
        </w:rPr>
        <w:t>Renata Němejcová</w:t>
      </w:r>
      <w:r w:rsidR="00204D51" w:rsidRPr="00C829A8">
        <w:rPr>
          <w:rFonts w:ascii="Arial" w:eastAsia="Lucida Sans Unicode" w:hAnsi="Arial" w:cs="Arial"/>
          <w:snapToGrid w:val="0"/>
        </w:rPr>
        <w:t xml:space="preserve">, vedoucí pobočky </w:t>
      </w:r>
      <w:r w:rsidR="00204D51">
        <w:rPr>
          <w:rFonts w:ascii="Arial" w:eastAsia="Lucida Sans Unicode" w:hAnsi="Arial" w:cs="Arial"/>
          <w:snapToGrid w:val="0"/>
        </w:rPr>
        <w:t>Vsetín</w:t>
      </w:r>
      <w:r w:rsidR="00204D51" w:rsidRPr="00C829A8">
        <w:rPr>
          <w:rFonts w:ascii="Arial" w:eastAsia="Lucida Sans Unicode" w:hAnsi="Arial" w:cs="Arial"/>
        </w:rPr>
        <w:t xml:space="preserve"> </w:t>
      </w:r>
    </w:p>
    <w:p w14:paraId="7005DF62" w14:textId="77777777" w:rsidR="00204D51" w:rsidRPr="0025575A" w:rsidRDefault="00204D51" w:rsidP="00204D51">
      <w:pPr>
        <w:widowControl w:val="0"/>
        <w:tabs>
          <w:tab w:val="left" w:pos="4536"/>
        </w:tabs>
        <w:suppressAutoHyphens/>
        <w:spacing w:after="0" w:line="240" w:lineRule="auto"/>
        <w:ind w:left="4950" w:hanging="4950"/>
        <w:jc w:val="both"/>
        <w:rPr>
          <w:rFonts w:ascii="Arial" w:eastAsia="Lucida Sans Unicode" w:hAnsi="Arial" w:cs="Arial"/>
          <w:snapToGrid w:val="0"/>
        </w:rPr>
      </w:pPr>
      <w:r w:rsidRPr="00C829A8">
        <w:rPr>
          <w:rFonts w:ascii="Arial" w:eastAsia="Lucida Sans Unicode" w:hAnsi="Arial" w:cs="Arial"/>
        </w:rPr>
        <w:tab/>
      </w:r>
      <w:r w:rsidRPr="00C829A8">
        <w:rPr>
          <w:rFonts w:ascii="Arial" w:eastAsia="Lucida Sans Unicode" w:hAnsi="Arial" w:cs="Arial"/>
        </w:rPr>
        <w:tab/>
        <w:t xml:space="preserve">Ing. </w:t>
      </w:r>
      <w:r>
        <w:rPr>
          <w:rFonts w:ascii="Arial" w:eastAsia="Lucida Sans Unicode" w:hAnsi="Arial" w:cs="Arial"/>
        </w:rPr>
        <w:t>Petr Nedoma</w:t>
      </w:r>
      <w:r w:rsidRPr="00C829A8">
        <w:rPr>
          <w:rFonts w:ascii="Arial" w:eastAsia="Lucida Sans Unicode" w:hAnsi="Arial" w:cs="Arial"/>
        </w:rPr>
        <w:t xml:space="preserve">, odborný rada pobočky </w:t>
      </w:r>
      <w:r>
        <w:rPr>
          <w:rFonts w:ascii="Arial" w:eastAsia="Lucida Sans Unicode" w:hAnsi="Arial" w:cs="Arial"/>
        </w:rPr>
        <w:t>Vsetín</w:t>
      </w:r>
      <w:r w:rsidRPr="00594BBC">
        <w:rPr>
          <w:rFonts w:ascii="Arial" w:eastAsia="Lucida Sans Unicode" w:hAnsi="Arial" w:cs="Arial"/>
        </w:rPr>
        <w:tab/>
      </w:r>
      <w:r w:rsidRPr="00594BBC">
        <w:rPr>
          <w:rFonts w:ascii="Arial" w:eastAsia="Lucida Sans Unicode" w:hAnsi="Arial" w:cs="Arial"/>
        </w:rPr>
        <w:tab/>
      </w:r>
      <w:r w:rsidRPr="00594BBC">
        <w:rPr>
          <w:rFonts w:ascii="Arial" w:eastAsia="Lucida Sans Unicode" w:hAnsi="Arial" w:cs="Arial"/>
        </w:rPr>
        <w:tab/>
        <w:t xml:space="preserve">  </w:t>
      </w:r>
      <w:r w:rsidRPr="00594BBC">
        <w:rPr>
          <w:rFonts w:ascii="Arial" w:eastAsia="Lucida Sans Unicode" w:hAnsi="Arial" w:cs="Arial"/>
        </w:rPr>
        <w:tab/>
      </w:r>
    </w:p>
    <w:p w14:paraId="2C579EA6" w14:textId="43EF01BB" w:rsidR="00204D51" w:rsidRDefault="00204D51" w:rsidP="00204D51">
      <w:pPr>
        <w:widowControl w:val="0"/>
        <w:tabs>
          <w:tab w:val="left" w:pos="4536"/>
        </w:tabs>
        <w:suppressAutoHyphens/>
        <w:spacing w:after="0" w:line="240" w:lineRule="auto"/>
        <w:ind w:left="426" w:hanging="426"/>
        <w:rPr>
          <w:rFonts w:ascii="Arial" w:eastAsia="Lucida Sans Unicode" w:hAnsi="Arial" w:cs="Arial"/>
        </w:rPr>
      </w:pPr>
      <w:r w:rsidRPr="00594BBC">
        <w:rPr>
          <w:rFonts w:ascii="Arial" w:eastAsia="Lucida Sans Unicode" w:hAnsi="Arial" w:cs="Arial"/>
        </w:rPr>
        <w:t xml:space="preserve">      Tel.:</w:t>
      </w:r>
      <w:r w:rsidRPr="00594BBC">
        <w:rPr>
          <w:rFonts w:ascii="Arial" w:eastAsia="Lucida Sans Unicode" w:hAnsi="Arial" w:cs="Arial"/>
        </w:rPr>
        <w:tab/>
      </w:r>
      <w:r>
        <w:rPr>
          <w:rFonts w:ascii="Arial" w:eastAsia="Lucida Sans Unicode" w:hAnsi="Arial" w:cs="Arial"/>
        </w:rPr>
        <w:tab/>
      </w:r>
      <w:r w:rsidRPr="00594BBC">
        <w:rPr>
          <w:rFonts w:ascii="Arial" w:eastAsia="Lucida Sans Unicode" w:hAnsi="Arial" w:cs="Arial"/>
        </w:rPr>
        <w:t>+420</w:t>
      </w:r>
      <w:r>
        <w:rPr>
          <w:rFonts w:ascii="Arial" w:eastAsia="Lucida Sans Unicode" w:hAnsi="Arial" w:cs="Arial"/>
        </w:rPr>
        <w:t> 702 153 018   /   +420</w:t>
      </w:r>
      <w:r w:rsidRPr="00594BBC">
        <w:rPr>
          <w:rFonts w:ascii="Arial" w:eastAsia="Lucida Sans Unicode" w:hAnsi="Arial" w:cs="Arial"/>
        </w:rPr>
        <w:tab/>
      </w:r>
      <w:r>
        <w:rPr>
          <w:rFonts w:ascii="Arial" w:eastAsia="Lucida Sans Unicode" w:hAnsi="Arial" w:cs="Arial"/>
        </w:rPr>
        <w:t xml:space="preserve">727 956 486   </w:t>
      </w:r>
      <w:r w:rsidRPr="00594BBC">
        <w:rPr>
          <w:rFonts w:ascii="Arial" w:eastAsia="Lucida Sans Unicode" w:hAnsi="Arial" w:cs="Arial"/>
        </w:rPr>
        <w:t>E-mail:</w:t>
      </w:r>
      <w:r w:rsidRPr="00594BBC">
        <w:rPr>
          <w:rFonts w:ascii="Arial" w:eastAsia="Lucida Sans Unicode" w:hAnsi="Arial" w:cs="Arial"/>
        </w:rPr>
        <w:tab/>
      </w:r>
      <w:r>
        <w:rPr>
          <w:rFonts w:ascii="Arial" w:eastAsia="Lucida Sans Unicode" w:hAnsi="Arial" w:cs="Arial"/>
        </w:rPr>
        <w:t xml:space="preserve">       </w:t>
      </w:r>
      <w:r w:rsidRPr="00BB66AC">
        <w:rPr>
          <w:rFonts w:ascii="Arial" w:eastAsia="Lucida Sans Unicode" w:hAnsi="Arial" w:cs="Arial"/>
        </w:rPr>
        <w:t>r.nemejcova@spucr.cz</w:t>
      </w:r>
      <w:r>
        <w:rPr>
          <w:rFonts w:ascii="Arial" w:eastAsia="Lucida Sans Unicode" w:hAnsi="Arial" w:cs="Arial"/>
        </w:rPr>
        <w:t xml:space="preserve">          </w:t>
      </w:r>
    </w:p>
    <w:p w14:paraId="386E1D72" w14:textId="46B27652" w:rsidR="00204D51" w:rsidRPr="008B0DB5" w:rsidRDefault="00204D51" w:rsidP="00204D51">
      <w:pPr>
        <w:widowControl w:val="0"/>
        <w:tabs>
          <w:tab w:val="left" w:pos="4997"/>
        </w:tabs>
        <w:suppressAutoHyphens/>
        <w:spacing w:after="0" w:line="240" w:lineRule="auto"/>
        <w:ind w:left="708" w:hanging="708"/>
        <w:rPr>
          <w:rFonts w:ascii="Arial" w:eastAsia="Lucida Sans Unicode" w:hAnsi="Arial" w:cs="Arial"/>
        </w:rPr>
      </w:pPr>
      <w:r>
        <w:rPr>
          <w:rFonts w:ascii="Arial" w:eastAsia="Lucida Sans Unicode" w:hAnsi="Arial" w:cs="Arial"/>
        </w:rPr>
        <w:tab/>
      </w:r>
      <w:r>
        <w:rPr>
          <w:rFonts w:ascii="Arial" w:eastAsia="Lucida Sans Unicode" w:hAnsi="Arial" w:cs="Arial"/>
        </w:rPr>
        <w:tab/>
      </w:r>
      <w:hyperlink r:id="rId13" w:history="1">
        <w:r w:rsidR="008B0DB5" w:rsidRPr="008B0DB5">
          <w:rPr>
            <w:rStyle w:val="Hypertextovodkaz"/>
            <w:rFonts w:ascii="Arial" w:eastAsia="Lucida Sans Unicode" w:hAnsi="Arial" w:cs="Arial"/>
            <w:color w:val="auto"/>
            <w:u w:val="none"/>
          </w:rPr>
          <w:t>p.nedoma@spucr.cz</w:t>
        </w:r>
      </w:hyperlink>
    </w:p>
    <w:p w14:paraId="3173AEE1" w14:textId="364B890A" w:rsidR="008B0DB5" w:rsidRDefault="008B0DB5" w:rsidP="008B0DB5">
      <w:pPr>
        <w:widowControl w:val="0"/>
        <w:tabs>
          <w:tab w:val="left" w:pos="4997"/>
        </w:tabs>
        <w:suppressAutoHyphens/>
        <w:spacing w:after="0" w:line="240" w:lineRule="auto"/>
        <w:rPr>
          <w:rFonts w:ascii="Arial" w:eastAsia="Lucida Sans Unicode" w:hAnsi="Arial" w:cs="Arial"/>
        </w:rPr>
      </w:pPr>
      <w:r>
        <w:rPr>
          <w:rFonts w:ascii="Arial" w:eastAsia="Lucida Sans Unicode" w:hAnsi="Arial" w:cs="Arial"/>
        </w:rPr>
        <w:t xml:space="preserve">      Administrátor veřejné zakázky:</w:t>
      </w:r>
      <w:r>
        <w:rPr>
          <w:rFonts w:ascii="Arial" w:eastAsia="Lucida Sans Unicode" w:hAnsi="Arial" w:cs="Arial"/>
        </w:rPr>
        <w:tab/>
        <w:t>Lada Košutová</w:t>
      </w:r>
    </w:p>
    <w:p w14:paraId="3393D3CE" w14:textId="2C0A9016" w:rsidR="006615F7" w:rsidRPr="00594BBC" w:rsidRDefault="006615F7" w:rsidP="00204D51">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r>
      <w:r w:rsidR="008B0DB5">
        <w:rPr>
          <w:rFonts w:ascii="Arial" w:eastAsia="Lucida Sans Unicode" w:hAnsi="Arial" w:cs="Arial"/>
          <w:lang w:eastAsia="cs-CZ"/>
        </w:rPr>
        <w:tab/>
      </w:r>
      <w:r w:rsidR="008B0DB5">
        <w:rPr>
          <w:rFonts w:ascii="Arial" w:eastAsia="Lucida Sans Unicode" w:hAnsi="Arial" w:cs="Arial"/>
          <w:lang w:eastAsia="cs-CZ"/>
        </w:rPr>
        <w:tab/>
      </w:r>
      <w:r w:rsidRPr="00594BBC">
        <w:rPr>
          <w:rFonts w:ascii="Arial" w:eastAsia="Lucida Sans Unicode" w:hAnsi="Arial" w:cs="Arial"/>
          <w:lang w:eastAsia="cs-CZ"/>
        </w:rPr>
        <w:t>z49per3</w:t>
      </w:r>
    </w:p>
    <w:p w14:paraId="49315E40" w14:textId="2C467263"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r>
      <w:r w:rsidR="008B0DB5">
        <w:rPr>
          <w:rFonts w:ascii="Arial" w:eastAsia="Lucida Sans Unicode" w:hAnsi="Arial" w:cs="Arial"/>
          <w:lang w:eastAsia="cs-CZ"/>
        </w:rPr>
        <w:tab/>
      </w:r>
      <w:r w:rsidRPr="00594BBC">
        <w:rPr>
          <w:rFonts w:ascii="Arial" w:eastAsia="Lucida Sans Unicode" w:hAnsi="Arial" w:cs="Arial"/>
          <w:lang w:eastAsia="cs-CZ"/>
        </w:rPr>
        <w:t xml:space="preserve">ČNB </w:t>
      </w:r>
      <w:r w:rsidRPr="00594BBC">
        <w:rPr>
          <w:rFonts w:ascii="Arial" w:eastAsia="Lucida Sans Unicode" w:hAnsi="Arial" w:cs="Arial"/>
          <w:lang w:eastAsia="cs-CZ"/>
        </w:rPr>
        <w:tab/>
      </w:r>
    </w:p>
    <w:p w14:paraId="05F9A3FB" w14:textId="259F0400"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r>
      <w:r w:rsidR="008B0DB5">
        <w:rPr>
          <w:rFonts w:ascii="Arial" w:eastAsia="Lucida Sans Unicode" w:hAnsi="Arial" w:cs="Arial"/>
          <w:bCs/>
          <w:lang w:eastAsia="cs-CZ"/>
        </w:rPr>
        <w:tab/>
      </w:r>
      <w:r w:rsidRPr="00594BBC">
        <w:rPr>
          <w:rFonts w:ascii="Arial" w:eastAsia="Lucida Sans Unicode" w:hAnsi="Arial" w:cs="Arial"/>
          <w:bCs/>
          <w:lang w:eastAsia="cs-CZ"/>
        </w:rPr>
        <w:t>3723001/0710</w:t>
      </w:r>
    </w:p>
    <w:p w14:paraId="551488C8" w14:textId="60694B24"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r>
      <w:r w:rsidR="008B0DB5">
        <w:rPr>
          <w:rFonts w:ascii="Arial" w:eastAsia="Lucida Sans Unicode" w:hAnsi="Arial" w:cs="Arial"/>
          <w:bCs/>
          <w:lang w:eastAsia="cs-CZ"/>
        </w:rPr>
        <w:tab/>
      </w:r>
      <w:r w:rsidRPr="00594BBC">
        <w:rPr>
          <w:rFonts w:ascii="Arial" w:eastAsia="Lucida Sans Unicode" w:hAnsi="Arial" w:cs="Arial"/>
          <w:bCs/>
          <w:lang w:eastAsia="cs-CZ"/>
        </w:rPr>
        <w:t xml:space="preserve">01312774                                                                 </w:t>
      </w:r>
    </w:p>
    <w:p w14:paraId="0FD04E21" w14:textId="4274876F"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8B0DB5">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58B92C00" w14:textId="77777777" w:rsidR="009C4842" w:rsidRPr="00BE188B" w:rsidRDefault="009C4842" w:rsidP="009C4842">
      <w:pPr>
        <w:tabs>
          <w:tab w:val="left" w:pos="4253"/>
        </w:tabs>
        <w:spacing w:after="0" w:line="280" w:lineRule="exact"/>
        <w:jc w:val="both"/>
        <w:rPr>
          <w:rFonts w:ascii="Arial" w:eastAsia="Times New Roman" w:hAnsi="Arial" w:cs="Arial"/>
          <w:b/>
          <w:lang w:eastAsia="cs-CZ"/>
        </w:rPr>
      </w:pPr>
      <w:r w:rsidRPr="00BE188B">
        <w:rPr>
          <w:rFonts w:ascii="Arial" w:eastAsia="Times New Roman" w:hAnsi="Arial" w:cs="Arial"/>
          <w:b/>
          <w:lang w:eastAsia="cs-CZ"/>
        </w:rPr>
        <w:t xml:space="preserve">Objednatel č. 2: </w:t>
      </w:r>
    </w:p>
    <w:p w14:paraId="52D9D696" w14:textId="77777777" w:rsidR="009C4842" w:rsidRPr="00BE188B" w:rsidRDefault="009C4842" w:rsidP="009C4842">
      <w:pPr>
        <w:tabs>
          <w:tab w:val="left" w:pos="4253"/>
        </w:tabs>
        <w:spacing w:after="0" w:line="280" w:lineRule="exact"/>
        <w:jc w:val="both"/>
        <w:rPr>
          <w:rFonts w:ascii="Arial" w:eastAsia="Times New Roman" w:hAnsi="Arial" w:cs="Arial"/>
          <w:b/>
          <w:lang w:eastAsia="cs-CZ"/>
        </w:rPr>
      </w:pPr>
    </w:p>
    <w:p w14:paraId="0A0A297D" w14:textId="77777777" w:rsidR="009C4842" w:rsidRPr="00BE188B" w:rsidRDefault="009C4842" w:rsidP="009C4842">
      <w:pPr>
        <w:spacing w:after="0" w:line="240" w:lineRule="auto"/>
        <w:jc w:val="both"/>
        <w:rPr>
          <w:rFonts w:ascii="Arial" w:eastAsia="Times New Roman" w:hAnsi="Arial" w:cs="Arial"/>
          <w:b/>
          <w:bCs/>
          <w:snapToGrid w:val="0"/>
          <w:lang w:val="en-US" w:eastAsia="cs-CZ"/>
        </w:rPr>
      </w:pPr>
      <w:proofErr w:type="spellStart"/>
      <w:r w:rsidRPr="00BE188B">
        <w:rPr>
          <w:rFonts w:ascii="Arial" w:eastAsia="Times New Roman" w:hAnsi="Arial" w:cs="Arial"/>
          <w:b/>
          <w:bCs/>
          <w:snapToGrid w:val="0"/>
          <w:lang w:val="en-US" w:eastAsia="cs-CZ"/>
        </w:rPr>
        <w:t>Ředitelství</w:t>
      </w:r>
      <w:proofErr w:type="spellEnd"/>
      <w:r w:rsidRPr="00BE188B">
        <w:rPr>
          <w:rFonts w:ascii="Arial" w:eastAsia="Times New Roman" w:hAnsi="Arial" w:cs="Arial"/>
          <w:b/>
          <w:bCs/>
          <w:snapToGrid w:val="0"/>
          <w:lang w:val="en-US" w:eastAsia="cs-CZ"/>
        </w:rPr>
        <w:t xml:space="preserve"> </w:t>
      </w:r>
      <w:proofErr w:type="spellStart"/>
      <w:r w:rsidRPr="00BE188B">
        <w:rPr>
          <w:rFonts w:ascii="Arial" w:eastAsia="Times New Roman" w:hAnsi="Arial" w:cs="Arial"/>
          <w:b/>
          <w:bCs/>
          <w:snapToGrid w:val="0"/>
          <w:lang w:val="en-US" w:eastAsia="cs-CZ"/>
        </w:rPr>
        <w:t>silnic</w:t>
      </w:r>
      <w:proofErr w:type="spellEnd"/>
      <w:r w:rsidRPr="00BE188B">
        <w:rPr>
          <w:rFonts w:ascii="Arial" w:eastAsia="Times New Roman" w:hAnsi="Arial" w:cs="Arial"/>
          <w:b/>
          <w:bCs/>
          <w:snapToGrid w:val="0"/>
          <w:lang w:val="en-US" w:eastAsia="cs-CZ"/>
        </w:rPr>
        <w:t xml:space="preserve"> a </w:t>
      </w:r>
      <w:proofErr w:type="spellStart"/>
      <w:r w:rsidRPr="00BE188B">
        <w:rPr>
          <w:rFonts w:ascii="Arial" w:eastAsia="Times New Roman" w:hAnsi="Arial" w:cs="Arial"/>
          <w:b/>
          <w:bCs/>
          <w:snapToGrid w:val="0"/>
          <w:lang w:val="en-US" w:eastAsia="cs-CZ"/>
        </w:rPr>
        <w:t>dálnic</w:t>
      </w:r>
      <w:proofErr w:type="spellEnd"/>
      <w:r w:rsidRPr="00BE188B">
        <w:rPr>
          <w:rFonts w:ascii="Arial" w:eastAsia="Times New Roman" w:hAnsi="Arial" w:cs="Arial"/>
          <w:b/>
          <w:bCs/>
          <w:snapToGrid w:val="0"/>
          <w:lang w:val="en-US" w:eastAsia="cs-CZ"/>
        </w:rPr>
        <w:t xml:space="preserve"> </w:t>
      </w:r>
      <w:proofErr w:type="spellStart"/>
      <w:r w:rsidRPr="00BE188B">
        <w:rPr>
          <w:rFonts w:ascii="Arial" w:eastAsia="Times New Roman" w:hAnsi="Arial" w:cs="Arial"/>
          <w:b/>
          <w:bCs/>
          <w:snapToGrid w:val="0"/>
          <w:lang w:val="en-US" w:eastAsia="cs-CZ"/>
        </w:rPr>
        <w:t>České</w:t>
      </w:r>
      <w:proofErr w:type="spellEnd"/>
      <w:r w:rsidRPr="00BE188B">
        <w:rPr>
          <w:rFonts w:ascii="Arial" w:eastAsia="Times New Roman" w:hAnsi="Arial" w:cs="Arial"/>
          <w:b/>
          <w:bCs/>
          <w:snapToGrid w:val="0"/>
          <w:lang w:val="en-US" w:eastAsia="cs-CZ"/>
        </w:rPr>
        <w:t xml:space="preserve"> </w:t>
      </w:r>
      <w:proofErr w:type="spellStart"/>
      <w:r w:rsidRPr="00BE188B">
        <w:rPr>
          <w:rFonts w:ascii="Arial" w:eastAsia="Times New Roman" w:hAnsi="Arial" w:cs="Arial"/>
          <w:b/>
          <w:bCs/>
          <w:snapToGrid w:val="0"/>
          <w:lang w:val="en-US" w:eastAsia="cs-CZ"/>
        </w:rPr>
        <w:t>republiky</w:t>
      </w:r>
      <w:proofErr w:type="spellEnd"/>
    </w:p>
    <w:p w14:paraId="42E65097" w14:textId="77777777" w:rsidR="009C4842" w:rsidRPr="00BE188B" w:rsidRDefault="009C4842" w:rsidP="009C4842">
      <w:pPr>
        <w:spacing w:after="0" w:line="240" w:lineRule="auto"/>
        <w:jc w:val="both"/>
        <w:rPr>
          <w:rFonts w:ascii="Arial" w:eastAsia="Arial" w:hAnsi="Arial" w:cs="Arial"/>
        </w:rPr>
      </w:pPr>
      <w:r w:rsidRPr="00BE188B">
        <w:rPr>
          <w:rFonts w:ascii="Arial" w:eastAsia="Arial" w:hAnsi="Arial" w:cs="Arial"/>
        </w:rPr>
        <w:t>Sídlo: na Pankráci 546/56, 145 05 Praha 4</w:t>
      </w:r>
    </w:p>
    <w:p w14:paraId="18AE82D4" w14:textId="77777777" w:rsidR="009C4842" w:rsidRPr="00BE188B" w:rsidRDefault="009C4842" w:rsidP="009C4842">
      <w:pPr>
        <w:spacing w:after="0" w:line="240" w:lineRule="auto"/>
        <w:jc w:val="both"/>
        <w:rPr>
          <w:rFonts w:ascii="Arial" w:eastAsia="Times New Roman" w:hAnsi="Arial" w:cs="Arial"/>
          <w:b/>
          <w:lang w:eastAsia="cs-CZ"/>
        </w:rPr>
      </w:pPr>
      <w:r w:rsidRPr="00BE188B">
        <w:rPr>
          <w:rFonts w:ascii="Arial" w:eastAsia="Times New Roman" w:hAnsi="Arial" w:cs="Arial"/>
          <w:b/>
          <w:lang w:eastAsia="cs-CZ"/>
        </w:rPr>
        <w:t>v zastoupení Ředitelství silnic a dálnic ČR, Správa Zlín</w:t>
      </w:r>
      <w:r w:rsidRPr="00BE188B">
        <w:rPr>
          <w:rFonts w:ascii="Arial" w:eastAsia="Times New Roman" w:hAnsi="Arial" w:cs="Arial"/>
          <w:b/>
          <w:lang w:eastAsia="cs-CZ"/>
        </w:rPr>
        <w:tab/>
      </w:r>
    </w:p>
    <w:p w14:paraId="79DDCDE9" w14:textId="77777777" w:rsidR="009C4842" w:rsidRPr="00BE188B" w:rsidRDefault="009C4842" w:rsidP="009C4842">
      <w:pPr>
        <w:tabs>
          <w:tab w:val="left" w:pos="4253"/>
        </w:tabs>
        <w:spacing w:after="0" w:line="240" w:lineRule="auto"/>
        <w:ind w:left="4950" w:hanging="4950"/>
        <w:jc w:val="both"/>
        <w:rPr>
          <w:rFonts w:ascii="Arial" w:eastAsia="Lucida Sans Unicode" w:hAnsi="Arial" w:cs="Arial"/>
          <w:lang w:eastAsia="cs-CZ"/>
        </w:rPr>
      </w:pPr>
      <w:proofErr w:type="gramStart"/>
      <w:r w:rsidRPr="00BE188B">
        <w:rPr>
          <w:rFonts w:ascii="Arial" w:eastAsia="Times New Roman" w:hAnsi="Arial" w:cs="Arial"/>
          <w:lang w:eastAsia="cs-CZ"/>
        </w:rPr>
        <w:t xml:space="preserve">zastoupený:   </w:t>
      </w:r>
      <w:proofErr w:type="gramEnd"/>
      <w:r w:rsidRPr="00BE188B">
        <w:rPr>
          <w:rFonts w:ascii="Arial" w:eastAsia="Times New Roman" w:hAnsi="Arial" w:cs="Arial"/>
          <w:lang w:eastAsia="cs-CZ"/>
        </w:rPr>
        <w:t xml:space="preserve">                                             </w:t>
      </w:r>
      <w:r w:rsidRPr="00BE188B">
        <w:rPr>
          <w:rFonts w:ascii="Arial" w:eastAsia="Times New Roman" w:hAnsi="Arial" w:cs="Arial"/>
          <w:lang w:eastAsia="cs-CZ"/>
        </w:rPr>
        <w:tab/>
      </w:r>
      <w:r w:rsidRPr="00BE188B">
        <w:rPr>
          <w:rFonts w:ascii="Arial" w:eastAsia="Times New Roman" w:hAnsi="Arial" w:cs="Arial"/>
          <w:lang w:eastAsia="cs-CZ"/>
        </w:rPr>
        <w:tab/>
      </w:r>
      <w:r w:rsidRPr="00BE188B">
        <w:rPr>
          <w:rFonts w:ascii="Arial" w:eastAsia="Times New Roman" w:hAnsi="Arial" w:cs="Arial"/>
          <w:lang w:eastAsia="cs-CZ"/>
        </w:rPr>
        <w:tab/>
      </w:r>
      <w:r w:rsidRPr="00BE188B">
        <w:rPr>
          <w:rFonts w:ascii="Arial" w:eastAsia="Times New Roman" w:hAnsi="Arial" w:cs="Arial"/>
          <w:bCs/>
          <w:snapToGrid w:val="0"/>
          <w:lang w:val="en-US" w:eastAsia="cs-CZ"/>
        </w:rPr>
        <w:t xml:space="preserve">Ing. </w:t>
      </w:r>
      <w:proofErr w:type="spellStart"/>
      <w:r w:rsidRPr="00BE188B">
        <w:rPr>
          <w:rFonts w:ascii="Arial" w:eastAsia="Times New Roman" w:hAnsi="Arial" w:cs="Arial"/>
          <w:bCs/>
          <w:snapToGrid w:val="0"/>
          <w:lang w:val="en-US" w:eastAsia="cs-CZ"/>
        </w:rPr>
        <w:t>Karlem</w:t>
      </w:r>
      <w:proofErr w:type="spellEnd"/>
      <w:r w:rsidRPr="00BE188B">
        <w:rPr>
          <w:rFonts w:ascii="Arial" w:eastAsia="Times New Roman" w:hAnsi="Arial" w:cs="Arial"/>
          <w:bCs/>
          <w:snapToGrid w:val="0"/>
          <w:lang w:val="en-US" w:eastAsia="cs-CZ"/>
        </w:rPr>
        <w:t xml:space="preserve"> </w:t>
      </w:r>
      <w:proofErr w:type="spellStart"/>
      <w:r w:rsidRPr="00BE188B">
        <w:rPr>
          <w:rFonts w:ascii="Arial" w:eastAsia="Times New Roman" w:hAnsi="Arial" w:cs="Arial"/>
          <w:bCs/>
          <w:snapToGrid w:val="0"/>
          <w:lang w:val="en-US" w:eastAsia="cs-CZ"/>
        </w:rPr>
        <w:t>Chudárkem</w:t>
      </w:r>
      <w:proofErr w:type="spellEnd"/>
      <w:r w:rsidRPr="00BE188B">
        <w:rPr>
          <w:rFonts w:ascii="Arial" w:eastAsia="Times New Roman" w:hAnsi="Arial" w:cs="Arial"/>
          <w:bCs/>
          <w:snapToGrid w:val="0"/>
          <w:lang w:val="en-US" w:eastAsia="cs-CZ"/>
        </w:rPr>
        <w:t xml:space="preserve">, </w:t>
      </w:r>
      <w:proofErr w:type="spellStart"/>
      <w:r w:rsidRPr="00BE188B">
        <w:rPr>
          <w:rFonts w:ascii="Arial" w:eastAsia="Times New Roman" w:hAnsi="Arial" w:cs="Arial"/>
          <w:bCs/>
          <w:snapToGrid w:val="0"/>
          <w:lang w:val="en-US" w:eastAsia="cs-CZ"/>
        </w:rPr>
        <w:t>ředitelem</w:t>
      </w:r>
      <w:proofErr w:type="spellEnd"/>
      <w:r w:rsidRPr="00BE188B">
        <w:rPr>
          <w:rFonts w:ascii="Arial" w:eastAsia="Times New Roman" w:hAnsi="Arial" w:cs="Arial"/>
          <w:bCs/>
          <w:snapToGrid w:val="0"/>
          <w:lang w:val="en-US" w:eastAsia="cs-CZ"/>
        </w:rPr>
        <w:t xml:space="preserve"> </w:t>
      </w:r>
      <w:proofErr w:type="spellStart"/>
      <w:r w:rsidRPr="00BE188B">
        <w:rPr>
          <w:rFonts w:ascii="Arial" w:eastAsia="Times New Roman" w:hAnsi="Arial" w:cs="Arial"/>
          <w:bCs/>
          <w:snapToGrid w:val="0"/>
          <w:lang w:val="en-US" w:eastAsia="cs-CZ"/>
        </w:rPr>
        <w:t>Správy</w:t>
      </w:r>
      <w:proofErr w:type="spellEnd"/>
      <w:r w:rsidRPr="00BE188B">
        <w:rPr>
          <w:rFonts w:ascii="Arial" w:eastAsia="Times New Roman" w:hAnsi="Arial" w:cs="Arial"/>
          <w:bCs/>
          <w:snapToGrid w:val="0"/>
          <w:lang w:val="en-US" w:eastAsia="cs-CZ"/>
        </w:rPr>
        <w:t xml:space="preserve"> Zlín</w:t>
      </w:r>
      <w:r w:rsidRPr="00BE188B">
        <w:rPr>
          <w:rFonts w:ascii="Arial" w:eastAsia="Lucida Sans Unicode" w:hAnsi="Arial" w:cs="Arial"/>
          <w:lang w:eastAsia="cs-CZ"/>
        </w:rPr>
        <w:t xml:space="preserve">       </w:t>
      </w:r>
    </w:p>
    <w:p w14:paraId="4D316E1D" w14:textId="77777777" w:rsidR="009C4842" w:rsidRPr="00BE188B" w:rsidRDefault="009C4842" w:rsidP="009C4842">
      <w:pPr>
        <w:tabs>
          <w:tab w:val="left" w:pos="4253"/>
        </w:tabs>
        <w:spacing w:after="0" w:line="240" w:lineRule="auto"/>
        <w:jc w:val="both"/>
        <w:rPr>
          <w:rFonts w:ascii="Arial" w:eastAsia="Lucida Sans Unicode" w:hAnsi="Arial" w:cs="Arial"/>
          <w:lang w:eastAsia="cs-CZ"/>
        </w:rPr>
      </w:pPr>
      <w:r w:rsidRPr="00BE188B">
        <w:rPr>
          <w:rFonts w:ascii="Arial" w:eastAsia="Lucida Sans Unicode" w:hAnsi="Arial" w:cs="Arial"/>
          <w:lang w:eastAsia="cs-CZ"/>
        </w:rPr>
        <w:t>ve smluvních záležitostech oprávněn jednat:</w:t>
      </w:r>
      <w:r w:rsidRPr="00BE188B">
        <w:rPr>
          <w:rFonts w:ascii="Arial" w:eastAsia="Lucida Sans Unicode" w:hAnsi="Arial" w:cs="Arial"/>
          <w:lang w:eastAsia="cs-CZ"/>
        </w:rPr>
        <w:tab/>
      </w:r>
      <w:r w:rsidRPr="00BE188B">
        <w:rPr>
          <w:rFonts w:ascii="Arial" w:eastAsia="Times New Roman" w:hAnsi="Arial" w:cs="Arial"/>
          <w:bCs/>
          <w:snapToGrid w:val="0"/>
          <w:lang w:val="en-US" w:eastAsia="cs-CZ"/>
        </w:rPr>
        <w:t xml:space="preserve">Ing. Karel </w:t>
      </w:r>
      <w:proofErr w:type="spellStart"/>
      <w:r w:rsidRPr="00BE188B">
        <w:rPr>
          <w:rFonts w:ascii="Arial" w:eastAsia="Times New Roman" w:hAnsi="Arial" w:cs="Arial"/>
          <w:bCs/>
          <w:snapToGrid w:val="0"/>
          <w:lang w:val="en-US" w:eastAsia="cs-CZ"/>
        </w:rPr>
        <w:t>Chudárek</w:t>
      </w:r>
      <w:proofErr w:type="spellEnd"/>
      <w:r w:rsidRPr="00BE188B">
        <w:rPr>
          <w:rFonts w:ascii="Arial" w:eastAsia="Times New Roman" w:hAnsi="Arial" w:cs="Arial"/>
          <w:bCs/>
          <w:snapToGrid w:val="0"/>
          <w:lang w:val="en-US" w:eastAsia="cs-CZ"/>
        </w:rPr>
        <w:t xml:space="preserve">, </w:t>
      </w:r>
      <w:proofErr w:type="spellStart"/>
      <w:r w:rsidRPr="00BE188B">
        <w:rPr>
          <w:rFonts w:ascii="Arial" w:eastAsia="Times New Roman" w:hAnsi="Arial" w:cs="Arial"/>
          <w:bCs/>
          <w:snapToGrid w:val="0"/>
          <w:lang w:val="en-US" w:eastAsia="cs-CZ"/>
        </w:rPr>
        <w:t>ředitel</w:t>
      </w:r>
      <w:proofErr w:type="spellEnd"/>
      <w:r w:rsidRPr="00BE188B">
        <w:rPr>
          <w:rFonts w:ascii="Arial" w:eastAsia="Times New Roman" w:hAnsi="Arial" w:cs="Arial"/>
          <w:bCs/>
          <w:snapToGrid w:val="0"/>
          <w:lang w:val="en-US" w:eastAsia="cs-CZ"/>
        </w:rPr>
        <w:t xml:space="preserve"> </w:t>
      </w:r>
      <w:proofErr w:type="spellStart"/>
      <w:r w:rsidRPr="00BE188B">
        <w:rPr>
          <w:rFonts w:ascii="Arial" w:eastAsia="Times New Roman" w:hAnsi="Arial" w:cs="Arial"/>
          <w:bCs/>
          <w:snapToGrid w:val="0"/>
          <w:lang w:val="en-US" w:eastAsia="cs-CZ"/>
        </w:rPr>
        <w:t>Správy</w:t>
      </w:r>
      <w:proofErr w:type="spellEnd"/>
      <w:r w:rsidRPr="00BE188B">
        <w:rPr>
          <w:rFonts w:ascii="Arial" w:eastAsia="Times New Roman" w:hAnsi="Arial" w:cs="Arial"/>
          <w:bCs/>
          <w:snapToGrid w:val="0"/>
          <w:lang w:val="en-US" w:eastAsia="cs-CZ"/>
        </w:rPr>
        <w:t xml:space="preserve"> Zlín</w:t>
      </w:r>
      <w:r w:rsidRPr="00BE188B">
        <w:rPr>
          <w:rFonts w:ascii="Arial" w:eastAsia="Lucida Sans Unicode" w:hAnsi="Arial" w:cs="Arial"/>
          <w:lang w:eastAsia="cs-CZ"/>
        </w:rPr>
        <w:t xml:space="preserve"> </w:t>
      </w:r>
    </w:p>
    <w:p w14:paraId="7C5A1BC8" w14:textId="77777777" w:rsidR="009C4842" w:rsidRPr="00BE188B" w:rsidRDefault="009C4842" w:rsidP="009C4842">
      <w:pPr>
        <w:tabs>
          <w:tab w:val="left" w:pos="4253"/>
        </w:tabs>
        <w:spacing w:after="0" w:line="240" w:lineRule="auto"/>
        <w:jc w:val="both"/>
        <w:rPr>
          <w:rFonts w:ascii="Arial" w:eastAsia="Lucida Sans Unicode" w:hAnsi="Arial" w:cs="Arial"/>
          <w:lang w:eastAsia="cs-CZ"/>
        </w:rPr>
      </w:pPr>
      <w:r w:rsidRPr="00BE188B">
        <w:rPr>
          <w:rFonts w:ascii="Arial" w:eastAsia="Lucida Sans Unicode" w:hAnsi="Arial" w:cs="Arial"/>
          <w:lang w:eastAsia="cs-CZ"/>
        </w:rPr>
        <w:tab/>
      </w:r>
      <w:r w:rsidRPr="00BE188B">
        <w:rPr>
          <w:rFonts w:ascii="Arial" w:eastAsia="Lucida Sans Unicode" w:hAnsi="Arial" w:cs="Arial"/>
          <w:lang w:eastAsia="cs-CZ"/>
        </w:rPr>
        <w:tab/>
        <w:t xml:space="preserve">Ing. Marek Bednář      </w:t>
      </w:r>
    </w:p>
    <w:p w14:paraId="27E8D247" w14:textId="77777777" w:rsidR="009C4842" w:rsidRPr="00BE188B" w:rsidRDefault="009C4842" w:rsidP="009C4842">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BE188B">
        <w:rPr>
          <w:rFonts w:ascii="Arial" w:eastAsia="Lucida Sans Unicode" w:hAnsi="Arial" w:cs="Arial"/>
          <w:lang w:eastAsia="cs-CZ"/>
        </w:rPr>
        <w:t xml:space="preserve">v </w:t>
      </w:r>
      <w:r w:rsidRPr="00BE188B">
        <w:rPr>
          <w:rFonts w:ascii="Arial" w:eastAsia="Lucida Sans Unicode" w:hAnsi="Arial" w:cs="Arial"/>
          <w:snapToGrid w:val="0"/>
          <w:lang w:eastAsia="cs-CZ"/>
        </w:rPr>
        <w:t>technických záležitostech oprávněn jednat:</w:t>
      </w:r>
      <w:r w:rsidRPr="00BE188B">
        <w:rPr>
          <w:rFonts w:ascii="Arial" w:eastAsia="Lucida Sans Unicode" w:hAnsi="Arial" w:cs="Arial"/>
          <w:snapToGrid w:val="0"/>
          <w:lang w:eastAsia="cs-CZ"/>
        </w:rPr>
        <w:tab/>
        <w:t xml:space="preserve">       Ing. Josef </w:t>
      </w:r>
      <w:proofErr w:type="spellStart"/>
      <w:r w:rsidRPr="00BE188B">
        <w:rPr>
          <w:rFonts w:ascii="Arial" w:eastAsia="Lucida Sans Unicode" w:hAnsi="Arial" w:cs="Arial"/>
          <w:snapToGrid w:val="0"/>
          <w:lang w:eastAsia="cs-CZ"/>
        </w:rPr>
        <w:t>Lukašík</w:t>
      </w:r>
      <w:proofErr w:type="spellEnd"/>
    </w:p>
    <w:p w14:paraId="29D7A2C5" w14:textId="77777777" w:rsidR="009C4842" w:rsidRPr="00BE188B" w:rsidRDefault="009C4842" w:rsidP="009C4842">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BE188B">
        <w:rPr>
          <w:rFonts w:ascii="Arial" w:eastAsia="Lucida Sans Unicode" w:hAnsi="Arial" w:cs="Arial"/>
          <w:snapToGrid w:val="0"/>
          <w:lang w:eastAsia="cs-CZ"/>
        </w:rPr>
        <w:tab/>
      </w:r>
      <w:r w:rsidRPr="00BE188B">
        <w:rPr>
          <w:rFonts w:ascii="Arial" w:eastAsia="Lucida Sans Unicode" w:hAnsi="Arial" w:cs="Arial"/>
          <w:snapToGrid w:val="0"/>
          <w:lang w:eastAsia="cs-CZ"/>
        </w:rPr>
        <w:tab/>
      </w:r>
      <w:r w:rsidRPr="00BE188B">
        <w:rPr>
          <w:rFonts w:ascii="Arial" w:eastAsia="Lucida Sans Unicode" w:hAnsi="Arial" w:cs="Arial"/>
          <w:snapToGrid w:val="0"/>
          <w:lang w:eastAsia="cs-CZ"/>
        </w:rPr>
        <w:tab/>
      </w:r>
      <w:r w:rsidRPr="00BE188B">
        <w:rPr>
          <w:rFonts w:ascii="Arial" w:eastAsia="Lucida Sans Unicode" w:hAnsi="Arial" w:cs="Arial"/>
          <w:lang w:eastAsia="cs-CZ"/>
        </w:rPr>
        <w:t xml:space="preserve">Jana Gallová </w:t>
      </w:r>
    </w:p>
    <w:p w14:paraId="508C2327" w14:textId="77777777" w:rsidR="009C4842" w:rsidRPr="00BE188B" w:rsidRDefault="009C4842" w:rsidP="009C4842">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BE188B">
        <w:rPr>
          <w:rFonts w:ascii="Arial" w:eastAsia="Lucida Sans Unicode" w:hAnsi="Arial" w:cs="Arial"/>
          <w:lang w:eastAsia="cs-CZ"/>
        </w:rPr>
        <w:t xml:space="preserve"> Adresa pro doručení:</w:t>
      </w:r>
      <w:r w:rsidRPr="00BE188B">
        <w:rPr>
          <w:rFonts w:ascii="Arial" w:eastAsia="Lucida Sans Unicode" w:hAnsi="Arial" w:cs="Arial"/>
          <w:lang w:eastAsia="cs-CZ"/>
        </w:rPr>
        <w:tab/>
      </w:r>
      <w:r w:rsidRPr="00BE188B">
        <w:rPr>
          <w:rFonts w:ascii="Arial" w:eastAsia="Lucida Sans Unicode" w:hAnsi="Arial" w:cs="Arial"/>
          <w:lang w:eastAsia="cs-CZ"/>
        </w:rPr>
        <w:tab/>
        <w:t xml:space="preserve">       Fügnerovo nábřeží 5476, 760 01 Zlín</w:t>
      </w:r>
    </w:p>
    <w:p w14:paraId="2B2D62DD" w14:textId="77777777" w:rsidR="009C4842" w:rsidRPr="00BE188B" w:rsidRDefault="009C4842" w:rsidP="009C4842">
      <w:pPr>
        <w:tabs>
          <w:tab w:val="left" w:pos="4253"/>
          <w:tab w:val="left" w:pos="5954"/>
        </w:tabs>
        <w:spacing w:after="0" w:line="240" w:lineRule="auto"/>
        <w:jc w:val="both"/>
        <w:rPr>
          <w:rFonts w:ascii="Arial" w:eastAsia="Times New Roman" w:hAnsi="Arial" w:cs="Arial"/>
          <w:lang w:eastAsia="cs-CZ"/>
        </w:rPr>
      </w:pPr>
      <w:r w:rsidRPr="00BE188B">
        <w:rPr>
          <w:rFonts w:ascii="Arial" w:eastAsia="Times New Roman" w:hAnsi="Arial" w:cs="Arial"/>
          <w:lang w:eastAsia="cs-CZ"/>
        </w:rPr>
        <w:t xml:space="preserve"> Tel.:                                                         </w:t>
      </w:r>
      <w:r w:rsidRPr="00BE188B">
        <w:rPr>
          <w:rFonts w:ascii="Arial" w:eastAsia="Times New Roman" w:hAnsi="Arial" w:cs="Arial"/>
          <w:lang w:eastAsia="cs-CZ"/>
        </w:rPr>
        <w:tab/>
      </w:r>
      <w:r w:rsidRPr="00BE188B">
        <w:rPr>
          <w:rFonts w:ascii="Arial" w:eastAsia="Times New Roman" w:hAnsi="Arial" w:cs="Arial"/>
          <w:b/>
          <w:bCs/>
          <w:snapToGrid w:val="0"/>
          <w:lang w:val="en-US" w:eastAsia="cs-CZ"/>
        </w:rPr>
        <w:t xml:space="preserve">          </w:t>
      </w:r>
      <w:r w:rsidRPr="00BE188B">
        <w:rPr>
          <w:rFonts w:ascii="Arial" w:eastAsia="Times New Roman" w:hAnsi="Arial" w:cs="Arial"/>
          <w:bCs/>
          <w:snapToGrid w:val="0"/>
          <w:lang w:val="en-US" w:eastAsia="cs-CZ"/>
        </w:rPr>
        <w:t xml:space="preserve">  +420 </w:t>
      </w:r>
      <w:r w:rsidRPr="00BE188B">
        <w:rPr>
          <w:rFonts w:ascii="Arial" w:hAnsi="Arial" w:cs="Arial"/>
          <w:lang w:eastAsia="cs-CZ"/>
        </w:rPr>
        <w:t>954 917 468</w:t>
      </w:r>
    </w:p>
    <w:p w14:paraId="07368E02" w14:textId="77777777" w:rsidR="009C4842" w:rsidRPr="00BE188B" w:rsidRDefault="009C4842" w:rsidP="009C4842">
      <w:pPr>
        <w:tabs>
          <w:tab w:val="left" w:pos="4253"/>
        </w:tabs>
        <w:spacing w:after="0" w:line="240" w:lineRule="auto"/>
        <w:ind w:right="-110"/>
        <w:jc w:val="both"/>
        <w:rPr>
          <w:rFonts w:ascii="Arial" w:eastAsia="Times New Roman" w:hAnsi="Arial" w:cs="Arial"/>
          <w:bCs/>
          <w:snapToGrid w:val="0"/>
          <w:lang w:val="en-US" w:eastAsia="cs-CZ"/>
        </w:rPr>
      </w:pPr>
      <w:r w:rsidRPr="00BE188B">
        <w:rPr>
          <w:rFonts w:ascii="Arial" w:eastAsia="Times New Roman" w:hAnsi="Arial" w:cs="Arial"/>
          <w:lang w:eastAsia="cs-CZ"/>
        </w:rPr>
        <w:lastRenderedPageBreak/>
        <w:t xml:space="preserve"> </w:t>
      </w:r>
      <w:proofErr w:type="gramStart"/>
      <w:r w:rsidRPr="00BE188B">
        <w:rPr>
          <w:rFonts w:ascii="Arial" w:eastAsia="Times New Roman" w:hAnsi="Arial" w:cs="Arial"/>
          <w:lang w:eastAsia="cs-CZ"/>
        </w:rPr>
        <w:t xml:space="preserve">E-mail:   </w:t>
      </w:r>
      <w:proofErr w:type="gramEnd"/>
      <w:r w:rsidRPr="00BE188B">
        <w:rPr>
          <w:rFonts w:ascii="Arial" w:eastAsia="Times New Roman" w:hAnsi="Arial" w:cs="Arial"/>
          <w:lang w:eastAsia="cs-CZ"/>
        </w:rPr>
        <w:t xml:space="preserve">                                                       </w:t>
      </w:r>
      <w:r w:rsidRPr="00BE188B">
        <w:rPr>
          <w:rFonts w:ascii="Arial" w:eastAsia="Times New Roman" w:hAnsi="Arial" w:cs="Arial"/>
          <w:b/>
          <w:bCs/>
          <w:snapToGrid w:val="0"/>
          <w:lang w:val="en-US" w:eastAsia="cs-CZ"/>
        </w:rPr>
        <w:t xml:space="preserve">           </w:t>
      </w:r>
      <w:r w:rsidRPr="00BE188B">
        <w:rPr>
          <w:rFonts w:ascii="Arial" w:eastAsia="Times New Roman" w:hAnsi="Arial" w:cs="Arial"/>
          <w:bCs/>
          <w:snapToGrid w:val="0"/>
          <w:lang w:val="en-US" w:eastAsia="cs-CZ"/>
        </w:rPr>
        <w:t>jana.gallova@rsd.cz</w:t>
      </w:r>
    </w:p>
    <w:p w14:paraId="52F28E69" w14:textId="77777777" w:rsidR="009C4842" w:rsidRPr="00BE188B" w:rsidRDefault="009C4842" w:rsidP="009C4842">
      <w:pPr>
        <w:tabs>
          <w:tab w:val="left" w:pos="4253"/>
        </w:tabs>
        <w:spacing w:after="0" w:line="240" w:lineRule="auto"/>
        <w:ind w:right="-110"/>
        <w:jc w:val="both"/>
        <w:rPr>
          <w:rFonts w:ascii="Arial" w:eastAsia="Times New Roman" w:hAnsi="Arial" w:cs="Arial"/>
          <w:b/>
          <w:bCs/>
          <w:snapToGrid w:val="0"/>
          <w:lang w:val="en-US" w:eastAsia="cs-CZ"/>
        </w:rPr>
      </w:pPr>
      <w:r w:rsidRPr="00BE188B">
        <w:rPr>
          <w:rFonts w:ascii="Arial" w:eastAsia="Times New Roman" w:hAnsi="Arial" w:cs="Arial"/>
          <w:bCs/>
          <w:snapToGrid w:val="0"/>
          <w:lang w:val="en-US" w:eastAsia="cs-CZ"/>
        </w:rPr>
        <w:t xml:space="preserve"> ID DS:</w:t>
      </w:r>
      <w:r w:rsidRPr="00BE188B">
        <w:rPr>
          <w:rFonts w:ascii="Arial" w:eastAsia="Times New Roman" w:hAnsi="Arial" w:cs="Arial"/>
          <w:bCs/>
          <w:snapToGrid w:val="0"/>
          <w:lang w:val="en-US" w:eastAsia="cs-CZ"/>
        </w:rPr>
        <w:tab/>
        <w:t xml:space="preserve">            zjq4rhz</w:t>
      </w:r>
      <w:r w:rsidRPr="00BE188B">
        <w:rPr>
          <w:rFonts w:ascii="Arial" w:eastAsia="Times New Roman" w:hAnsi="Arial" w:cs="Arial"/>
          <w:lang w:eastAsia="cs-CZ"/>
        </w:rPr>
        <w:tab/>
      </w:r>
    </w:p>
    <w:p w14:paraId="3E4E2803" w14:textId="77777777" w:rsidR="009C4842" w:rsidRPr="00BE188B" w:rsidRDefault="009C4842" w:rsidP="009C4842">
      <w:pPr>
        <w:tabs>
          <w:tab w:val="left" w:pos="4253"/>
        </w:tabs>
        <w:spacing w:after="0" w:line="240" w:lineRule="auto"/>
        <w:jc w:val="both"/>
        <w:rPr>
          <w:rFonts w:ascii="Arial" w:eastAsia="Times New Roman" w:hAnsi="Arial" w:cs="Arial"/>
          <w:b/>
          <w:lang w:eastAsia="cs-CZ"/>
        </w:rPr>
      </w:pPr>
      <w:r w:rsidRPr="00BE188B">
        <w:rPr>
          <w:rFonts w:ascii="Arial" w:eastAsia="Times New Roman" w:hAnsi="Arial" w:cs="Arial"/>
          <w:lang w:eastAsia="cs-CZ"/>
        </w:rPr>
        <w:t xml:space="preserve"> </w:t>
      </w:r>
      <w:proofErr w:type="gramStart"/>
      <w:r w:rsidRPr="00BE188B">
        <w:rPr>
          <w:rFonts w:ascii="Arial" w:eastAsia="Times New Roman" w:hAnsi="Arial" w:cs="Arial"/>
          <w:lang w:eastAsia="cs-CZ"/>
        </w:rPr>
        <w:t xml:space="preserve">IČO:   </w:t>
      </w:r>
      <w:proofErr w:type="gramEnd"/>
      <w:r w:rsidRPr="00BE188B">
        <w:rPr>
          <w:rFonts w:ascii="Arial" w:eastAsia="Times New Roman" w:hAnsi="Arial" w:cs="Arial"/>
          <w:lang w:eastAsia="cs-CZ"/>
        </w:rPr>
        <w:t xml:space="preserve">                                                                      65993390</w:t>
      </w:r>
      <w:r w:rsidRPr="00BE188B">
        <w:rPr>
          <w:rFonts w:ascii="Arial" w:eastAsia="Times New Roman" w:hAnsi="Arial" w:cs="Arial"/>
          <w:b/>
          <w:lang w:eastAsia="cs-CZ"/>
        </w:rPr>
        <w:tab/>
      </w:r>
    </w:p>
    <w:p w14:paraId="5761DB12" w14:textId="77777777" w:rsidR="009C4842" w:rsidRPr="00BE188B" w:rsidRDefault="009C4842" w:rsidP="009C4842">
      <w:pPr>
        <w:tabs>
          <w:tab w:val="left" w:pos="4253"/>
        </w:tabs>
        <w:spacing w:after="0" w:line="240" w:lineRule="auto"/>
        <w:jc w:val="both"/>
        <w:rPr>
          <w:rFonts w:ascii="Arial" w:eastAsia="Times New Roman" w:hAnsi="Arial" w:cs="Arial"/>
          <w:lang w:eastAsia="cs-CZ"/>
        </w:rPr>
      </w:pPr>
      <w:r w:rsidRPr="00BE188B">
        <w:rPr>
          <w:rFonts w:ascii="Arial" w:eastAsia="Times New Roman" w:hAnsi="Arial" w:cs="Arial"/>
          <w:lang w:eastAsia="cs-CZ"/>
        </w:rPr>
        <w:t xml:space="preserve"> DIČ:</w:t>
      </w:r>
      <w:r w:rsidRPr="00BE188B">
        <w:rPr>
          <w:rFonts w:ascii="Arial" w:eastAsia="Times New Roman" w:hAnsi="Arial" w:cs="Arial"/>
          <w:lang w:eastAsia="cs-CZ"/>
        </w:rPr>
        <w:tab/>
        <w:t xml:space="preserve">            CZ65993390</w:t>
      </w:r>
    </w:p>
    <w:p w14:paraId="601E3587" w14:textId="77777777" w:rsidR="009C4842" w:rsidRPr="00BE188B" w:rsidRDefault="009C4842" w:rsidP="009C4842">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BE188B">
        <w:rPr>
          <w:rFonts w:ascii="Arial" w:eastAsia="Times New Roman" w:hAnsi="Arial" w:cs="Arial"/>
          <w:lang w:eastAsia="cs-CZ"/>
        </w:rPr>
        <w:t xml:space="preserve"> (dále jen „</w:t>
      </w:r>
      <w:r w:rsidRPr="00BE188B">
        <w:rPr>
          <w:rFonts w:ascii="Arial" w:eastAsia="Times New Roman" w:hAnsi="Arial" w:cs="Arial"/>
          <w:b/>
          <w:lang w:eastAsia="cs-CZ"/>
        </w:rPr>
        <w:t>objednatel č. 2</w:t>
      </w:r>
      <w:r w:rsidRPr="00BE188B">
        <w:rPr>
          <w:rFonts w:ascii="Arial" w:eastAsia="Times New Roman" w:hAnsi="Arial" w:cs="Arial"/>
          <w:lang w:eastAsia="cs-CZ"/>
        </w:rPr>
        <w:t>“)</w:t>
      </w:r>
    </w:p>
    <w:p w14:paraId="2ED69347" w14:textId="77777777" w:rsidR="00B314CF" w:rsidRPr="00BE188B" w:rsidRDefault="00B314CF" w:rsidP="00B314CF">
      <w:pPr>
        <w:autoSpaceDE w:val="0"/>
        <w:autoSpaceDN w:val="0"/>
        <w:adjustRightInd w:val="0"/>
        <w:spacing w:after="0" w:line="240" w:lineRule="auto"/>
        <w:jc w:val="both"/>
        <w:rPr>
          <w:rFonts w:ascii="Arial" w:hAnsi="Arial" w:cs="Arial"/>
          <w:b/>
          <w:bCs/>
        </w:rPr>
      </w:pPr>
    </w:p>
    <w:p w14:paraId="7F361464" w14:textId="709D9250" w:rsidR="009C4842" w:rsidRPr="00BE188B" w:rsidRDefault="00B314CF" w:rsidP="00B314CF">
      <w:pPr>
        <w:autoSpaceDE w:val="0"/>
        <w:autoSpaceDN w:val="0"/>
        <w:adjustRightInd w:val="0"/>
        <w:spacing w:after="0" w:line="240" w:lineRule="auto"/>
        <w:jc w:val="both"/>
        <w:rPr>
          <w:rFonts w:ascii="ArialMT" w:hAnsi="ArialMT" w:cs="ArialMT"/>
          <w:b/>
          <w:bCs/>
        </w:rPr>
      </w:pPr>
      <w:r w:rsidRPr="00BE188B">
        <w:rPr>
          <w:rFonts w:ascii="Arial" w:hAnsi="Arial" w:cs="Arial"/>
          <w:b/>
          <w:bCs/>
        </w:rPr>
        <w:t xml:space="preserve">Pokud v </w:t>
      </w:r>
      <w:r w:rsidRPr="00BE188B">
        <w:rPr>
          <w:rFonts w:ascii="ArialMT" w:hAnsi="ArialMT" w:cs="ArialMT"/>
          <w:b/>
          <w:bCs/>
        </w:rPr>
        <w:t xml:space="preserve">dalších ustanoveních smlouvy není výslovně specifikován konkrétně objednatel č. 1 nebo objednatel č. 2, má se zato, že pojem „objednatel“ zahrnuje </w:t>
      </w:r>
      <w:r w:rsidR="006F29B9" w:rsidRPr="00BE188B">
        <w:rPr>
          <w:rFonts w:ascii="ArialMT" w:hAnsi="ArialMT" w:cs="ArialMT"/>
          <w:b/>
          <w:bCs/>
        </w:rPr>
        <w:t>oba</w:t>
      </w:r>
      <w:r w:rsidRPr="00BE188B">
        <w:rPr>
          <w:rFonts w:ascii="ArialMT" w:hAnsi="ArialMT" w:cs="ArialMT"/>
          <w:b/>
          <w:bCs/>
        </w:rPr>
        <w:t xml:space="preserve"> objednatele.</w:t>
      </w:r>
    </w:p>
    <w:p w14:paraId="6360897E" w14:textId="77777777" w:rsidR="00B314CF" w:rsidRPr="00B314CF" w:rsidRDefault="00B314CF" w:rsidP="00B314CF">
      <w:pPr>
        <w:autoSpaceDE w:val="0"/>
        <w:autoSpaceDN w:val="0"/>
        <w:adjustRightInd w:val="0"/>
        <w:spacing w:after="0" w:line="240" w:lineRule="auto"/>
        <w:jc w:val="both"/>
        <w:rPr>
          <w:rFonts w:ascii="ArialMT" w:hAnsi="ArialMT" w:cs="ArialMT"/>
          <w:b/>
          <w:bCs/>
        </w:rPr>
      </w:pPr>
    </w:p>
    <w:p w14:paraId="7BC309C5" w14:textId="045AC048" w:rsidR="009C4842" w:rsidRDefault="009C4842"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a</w:t>
      </w:r>
    </w:p>
    <w:p w14:paraId="452D5962" w14:textId="49C755DE"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555FD83A"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3E079B">
        <w:rPr>
          <w:rFonts w:ascii="Arial" w:eastAsia="Times New Roman" w:hAnsi="Arial" w:cs="Arial"/>
          <w:lang w:eastAsia="cs-CZ"/>
        </w:rPr>
        <w:tab/>
      </w:r>
      <w:r w:rsidR="003E079B">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735C515" w14:textId="461F08BA" w:rsidR="006615F7" w:rsidRPr="003E079B"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003E079B">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 xml:space="preserve"> (dle výpisu z obch.</w:t>
      </w: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415C4538"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00BE0290">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02D11546"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00BE0290">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2A29C253"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00BE0290">
        <w:rPr>
          <w:rFonts w:ascii="Arial" w:eastAsia="Times New Roman" w:hAnsi="Arial" w:cs="Arial"/>
          <w:b/>
          <w:bCs/>
          <w:snapToGrid w:val="0"/>
          <w:lang w:val="en-US" w:eastAsia="cs-CZ"/>
        </w:rPr>
        <w:tab/>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2FDD9F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2002D5" w:rsidRPr="005914A3">
        <w:rPr>
          <w:rFonts w:ascii="Arial" w:eastAsia="Times New Roman" w:hAnsi="Arial" w:cs="Arial"/>
          <w:b/>
          <w:bCs/>
          <w:lang w:eastAsia="cs-CZ"/>
        </w:rPr>
        <w:t xml:space="preserve">Suchá nádrž SN1 Střelnice v </w:t>
      </w:r>
      <w:proofErr w:type="spellStart"/>
      <w:r w:rsidR="002002D5" w:rsidRPr="005914A3">
        <w:rPr>
          <w:rFonts w:ascii="Arial" w:eastAsia="Times New Roman" w:hAnsi="Arial" w:cs="Arial"/>
          <w:b/>
          <w:bCs/>
          <w:lang w:eastAsia="cs-CZ"/>
        </w:rPr>
        <w:t>k.ú</w:t>
      </w:r>
      <w:proofErr w:type="spellEnd"/>
      <w:r w:rsidR="002002D5" w:rsidRPr="005914A3">
        <w:rPr>
          <w:rFonts w:ascii="Arial" w:eastAsia="Times New Roman" w:hAnsi="Arial" w:cs="Arial"/>
          <w:b/>
          <w:bCs/>
          <w:lang w:eastAsia="cs-CZ"/>
        </w:rPr>
        <w:t>. Lešná</w:t>
      </w:r>
      <w:r w:rsidR="002002D5" w:rsidRPr="002002D5">
        <w:rPr>
          <w:rFonts w:ascii="Arial" w:eastAsia="Times New Roman" w:hAnsi="Arial" w:cs="Arial"/>
          <w:highlight w:val="yellow"/>
          <w:lang w:eastAsia="cs-CZ"/>
        </w:rPr>
        <w:t xml:space="preserve"> </w:t>
      </w:r>
      <w:r w:rsidR="000B4D43" w:rsidRPr="00AC5F41">
        <w:rPr>
          <w:rFonts w:ascii="Arial" w:eastAsia="Times New Roman" w:hAnsi="Arial" w:cs="Arial"/>
          <w:bCs/>
          <w:snapToGrid w:val="0"/>
          <w:lang w:eastAsia="cs-CZ"/>
        </w:rPr>
        <w:t>(</w:t>
      </w:r>
      <w:r w:rsidR="008C18A0" w:rsidRPr="00AC5F41">
        <w:rPr>
          <w:rFonts w:ascii="Arial" w:eastAsia="Times New Roman" w:hAnsi="Arial" w:cs="Arial"/>
          <w:bCs/>
          <w:snapToGrid w:val="0"/>
        </w:rPr>
        <w:t>dále jen „veřejná zakázka“)</w:t>
      </w:r>
      <w:r w:rsidR="008C18A0" w:rsidRPr="00AC5F41">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3BEE22A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00122FD4">
        <w:rPr>
          <w:rFonts w:ascii="Arial" w:eastAsia="Times New Roman" w:hAnsi="Arial" w:cs="Arial"/>
          <w:lang w:eastAsia="cs-CZ"/>
        </w:rPr>
        <w:t xml:space="preserve"> 8. 4. 2021, </w:t>
      </w:r>
      <w:r w:rsidR="007E19E1">
        <w:rPr>
          <w:rFonts w:ascii="Arial" w:eastAsia="Times New Roman" w:hAnsi="Arial" w:cs="Arial"/>
          <w:lang w:eastAsia="cs-CZ"/>
        </w:rPr>
        <w:t>13. 12. 2022.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lastRenderedPageBreak/>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731B31CE"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5914A3">
        <w:rPr>
          <w:rFonts w:ascii="Arial" w:hAnsi="Arial" w:cs="Arial"/>
        </w:rPr>
        <w:t xml:space="preserve">  </w:t>
      </w:r>
      <w:proofErr w:type="spellStart"/>
      <w:r w:rsidR="005914A3">
        <w:rPr>
          <w:rFonts w:ascii="Arial" w:hAnsi="Arial" w:cs="Arial"/>
        </w:rPr>
        <w:t>k.ú</w:t>
      </w:r>
      <w:proofErr w:type="spellEnd"/>
      <w:r w:rsidR="005914A3">
        <w:rPr>
          <w:rFonts w:ascii="Arial" w:hAnsi="Arial" w:cs="Arial"/>
        </w:rPr>
        <w:t xml:space="preserve">. Lešná </w:t>
      </w:r>
      <w:r w:rsidRPr="00594BBC">
        <w:rPr>
          <w:rFonts w:ascii="Arial" w:hAnsi="Arial" w:cs="Arial"/>
          <w:lang w:val="x-none"/>
        </w:rPr>
        <w:t xml:space="preserve">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AF6E6C4"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Předmětem smlouvy je provedení stavby</w:t>
      </w:r>
      <w:r w:rsidR="005914A3">
        <w:rPr>
          <w:rFonts w:ascii="Arial" w:hAnsi="Arial" w:cs="Arial"/>
        </w:rPr>
        <w:t xml:space="preserve"> </w:t>
      </w:r>
      <w:r w:rsidR="005914A3" w:rsidRPr="005914A3">
        <w:rPr>
          <w:rFonts w:ascii="Arial" w:eastAsia="Times New Roman" w:hAnsi="Arial" w:cs="Arial"/>
          <w:b/>
          <w:bCs/>
          <w:lang w:eastAsia="cs-CZ"/>
        </w:rPr>
        <w:t xml:space="preserve">Suchá nádrž SN1 Střelnice v </w:t>
      </w:r>
      <w:proofErr w:type="spellStart"/>
      <w:r w:rsidR="005914A3" w:rsidRPr="005914A3">
        <w:rPr>
          <w:rFonts w:ascii="Arial" w:eastAsia="Times New Roman" w:hAnsi="Arial" w:cs="Arial"/>
          <w:b/>
          <w:bCs/>
          <w:lang w:eastAsia="cs-CZ"/>
        </w:rPr>
        <w:t>k.ú</w:t>
      </w:r>
      <w:proofErr w:type="spellEnd"/>
      <w:r w:rsidR="005914A3" w:rsidRPr="005914A3">
        <w:rPr>
          <w:rFonts w:ascii="Arial" w:eastAsia="Times New Roman" w:hAnsi="Arial" w:cs="Arial"/>
          <w:b/>
          <w:bCs/>
          <w:lang w:eastAsia="cs-CZ"/>
        </w:rPr>
        <w:t>. Lešná</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190003" w:rsidR="0094028E" w:rsidRPr="00BE188B" w:rsidRDefault="0094028E" w:rsidP="0094028E">
      <w:pPr>
        <w:pStyle w:val="Odstavecseseznamem"/>
        <w:numPr>
          <w:ilvl w:val="0"/>
          <w:numId w:val="3"/>
        </w:numPr>
        <w:jc w:val="both"/>
        <w:rPr>
          <w:rFonts w:ascii="Arial" w:hAnsi="Arial" w:cs="Arial"/>
        </w:rPr>
      </w:pPr>
      <w:r w:rsidRPr="00BE188B">
        <w:rPr>
          <w:rFonts w:ascii="Arial" w:hAnsi="Arial" w:cs="Arial"/>
        </w:rPr>
        <w:t>Nedílnou součástí díla bude doklad o úspěšné kolaudaci. O kolaudaci požádá objednatel</w:t>
      </w:r>
      <w:r w:rsidR="00542B5B" w:rsidRPr="00BE188B">
        <w:rPr>
          <w:rFonts w:ascii="Arial" w:hAnsi="Arial" w:cs="Arial"/>
        </w:rPr>
        <w:t xml:space="preserve"> č. 1</w:t>
      </w:r>
      <w:r w:rsidRPr="00BE188B">
        <w:rPr>
          <w:rFonts w:ascii="Arial" w:hAnsi="Arial" w:cs="Arial"/>
        </w:rPr>
        <w:t xml:space="preserve">, Zhotovitel se zavazuje zúčastnit místního šetření a závěrečné kontrolní prohlídky (pokud jsou svolány). </w:t>
      </w:r>
      <w:bookmarkStart w:id="3" w:name="_Hlk40280986"/>
    </w:p>
    <w:bookmarkEnd w:id="3"/>
    <w:p w14:paraId="2B69C98F" w14:textId="77777777" w:rsidR="00274C77" w:rsidRPr="00BE188B" w:rsidRDefault="00274C77" w:rsidP="00CA3CCF">
      <w:pPr>
        <w:rPr>
          <w:rFonts w:ascii="Arial" w:hAnsi="Arial" w:cs="Arial"/>
          <w:b/>
          <w:u w:val="single"/>
        </w:rPr>
      </w:pPr>
    </w:p>
    <w:p w14:paraId="6D4E3351" w14:textId="5C858D1E" w:rsidR="00D6259E" w:rsidRPr="00BE188B" w:rsidRDefault="00DA3E16" w:rsidP="001216DB">
      <w:pPr>
        <w:jc w:val="center"/>
        <w:rPr>
          <w:rFonts w:ascii="Arial" w:hAnsi="Arial" w:cs="Arial"/>
          <w:b/>
          <w:u w:val="single"/>
        </w:rPr>
      </w:pPr>
      <w:proofErr w:type="spellStart"/>
      <w:r w:rsidRPr="00BE188B">
        <w:rPr>
          <w:rFonts w:ascii="Arial" w:hAnsi="Arial" w:cs="Arial"/>
          <w:b/>
          <w:u w:val="single"/>
        </w:rPr>
        <w:t>Čl.II</w:t>
      </w:r>
      <w:proofErr w:type="spellEnd"/>
      <w:r w:rsidRPr="00BE188B">
        <w:rPr>
          <w:rFonts w:ascii="Arial" w:hAnsi="Arial" w:cs="Arial"/>
          <w:b/>
          <w:u w:val="single"/>
        </w:rPr>
        <w:t xml:space="preserve"> Rozsah</w:t>
      </w:r>
      <w:r w:rsidR="00D6259E" w:rsidRPr="00BE188B">
        <w:rPr>
          <w:rFonts w:ascii="Arial" w:hAnsi="Arial" w:cs="Arial"/>
          <w:b/>
          <w:u w:val="single"/>
        </w:rPr>
        <w:t xml:space="preserve"> a specifikace předmětu smlouvy</w:t>
      </w:r>
    </w:p>
    <w:p w14:paraId="6C138BD5" w14:textId="77777777" w:rsidR="00D6259E" w:rsidRPr="00BE188B" w:rsidRDefault="00D6259E" w:rsidP="00D6259E">
      <w:pPr>
        <w:pStyle w:val="Odstavecseseznamem"/>
        <w:numPr>
          <w:ilvl w:val="0"/>
          <w:numId w:val="4"/>
        </w:numPr>
        <w:jc w:val="both"/>
        <w:rPr>
          <w:rFonts w:ascii="Arial" w:hAnsi="Arial" w:cs="Arial"/>
        </w:rPr>
      </w:pPr>
      <w:r w:rsidRPr="00BE188B">
        <w:rPr>
          <w:rFonts w:ascii="Arial" w:hAnsi="Arial" w:cs="Arial"/>
          <w:lang w:val="x-none"/>
        </w:rPr>
        <w:t xml:space="preserve">Dílem se rozumí </w:t>
      </w:r>
      <w:r w:rsidRPr="00BE188B">
        <w:rPr>
          <w:rFonts w:ascii="Arial" w:hAnsi="Arial" w:cs="Arial"/>
        </w:rPr>
        <w:t>zhotovení následující stavby</w:t>
      </w:r>
      <w:r w:rsidRPr="00BE188B">
        <w:rPr>
          <w:rFonts w:ascii="Arial" w:hAnsi="Arial" w:cs="Arial"/>
          <w:lang w:val="x-none"/>
        </w:rPr>
        <w:t>:</w:t>
      </w:r>
    </w:p>
    <w:p w14:paraId="44E84950" w14:textId="360FEEFC" w:rsidR="00D6259E" w:rsidRPr="00BE188B" w:rsidRDefault="00D6259E" w:rsidP="00D6259E">
      <w:pPr>
        <w:jc w:val="both"/>
        <w:rPr>
          <w:rFonts w:ascii="Arial" w:hAnsi="Arial" w:cs="Arial"/>
          <w:b/>
        </w:rPr>
      </w:pPr>
      <w:r w:rsidRPr="00BE188B">
        <w:rPr>
          <w:rFonts w:ascii="Arial" w:hAnsi="Arial" w:cs="Arial"/>
          <w:lang w:val="x-none"/>
        </w:rPr>
        <w:t xml:space="preserve">Název </w:t>
      </w:r>
      <w:r w:rsidRPr="00BE188B">
        <w:rPr>
          <w:rFonts w:ascii="Arial" w:hAnsi="Arial" w:cs="Arial"/>
        </w:rPr>
        <w:t>díla</w:t>
      </w:r>
      <w:r w:rsidRPr="00BE188B">
        <w:rPr>
          <w:rFonts w:ascii="Arial" w:hAnsi="Arial" w:cs="Arial"/>
          <w:lang w:val="x-none"/>
        </w:rPr>
        <w:t xml:space="preserve">: </w:t>
      </w:r>
      <w:r w:rsidRPr="00BE188B">
        <w:rPr>
          <w:rFonts w:ascii="Arial" w:hAnsi="Arial" w:cs="Arial"/>
          <w:b/>
        </w:rPr>
        <w:t xml:space="preserve">          </w:t>
      </w:r>
      <w:r w:rsidR="00387770" w:rsidRPr="00BE188B">
        <w:rPr>
          <w:rFonts w:ascii="Arial" w:eastAsia="Times New Roman" w:hAnsi="Arial" w:cs="Arial"/>
          <w:b/>
          <w:bCs/>
          <w:lang w:eastAsia="cs-CZ"/>
        </w:rPr>
        <w:t xml:space="preserve">Suchá nádrž SN1 Střelnice v </w:t>
      </w:r>
      <w:proofErr w:type="spellStart"/>
      <w:r w:rsidR="00387770" w:rsidRPr="00BE188B">
        <w:rPr>
          <w:rFonts w:ascii="Arial" w:eastAsia="Times New Roman" w:hAnsi="Arial" w:cs="Arial"/>
          <w:b/>
          <w:bCs/>
          <w:lang w:eastAsia="cs-CZ"/>
        </w:rPr>
        <w:t>k.ú</w:t>
      </w:r>
      <w:proofErr w:type="spellEnd"/>
      <w:r w:rsidR="00387770" w:rsidRPr="00BE188B">
        <w:rPr>
          <w:rFonts w:ascii="Arial" w:eastAsia="Times New Roman" w:hAnsi="Arial" w:cs="Arial"/>
          <w:b/>
          <w:bCs/>
          <w:lang w:eastAsia="cs-CZ"/>
        </w:rPr>
        <w:t>. Lešná</w:t>
      </w:r>
      <w:r w:rsidRPr="00BE188B">
        <w:rPr>
          <w:rFonts w:ascii="Arial" w:hAnsi="Arial" w:cs="Arial"/>
          <w:b/>
          <w:lang w:val="x-none"/>
        </w:rPr>
        <w:t xml:space="preserve"> </w:t>
      </w:r>
    </w:p>
    <w:p w14:paraId="1E51614C" w14:textId="5F5F8010" w:rsidR="00D6259E" w:rsidRPr="00BE188B" w:rsidRDefault="00D6259E" w:rsidP="00D6259E">
      <w:pPr>
        <w:jc w:val="both"/>
        <w:rPr>
          <w:rFonts w:ascii="Arial" w:hAnsi="Arial" w:cs="Arial"/>
        </w:rPr>
      </w:pPr>
      <w:r w:rsidRPr="00BE188B">
        <w:rPr>
          <w:rFonts w:ascii="Arial" w:hAnsi="Arial" w:cs="Arial"/>
          <w:lang w:val="x-none"/>
        </w:rPr>
        <w:t xml:space="preserve">Místo </w:t>
      </w:r>
      <w:r w:rsidRPr="00BE188B">
        <w:rPr>
          <w:rFonts w:ascii="Arial" w:hAnsi="Arial" w:cs="Arial"/>
        </w:rPr>
        <w:t>stavby</w:t>
      </w:r>
      <w:r w:rsidRPr="00BE188B">
        <w:rPr>
          <w:rFonts w:ascii="Arial" w:hAnsi="Arial" w:cs="Arial"/>
          <w:lang w:val="x-none"/>
        </w:rPr>
        <w:t xml:space="preserve">:    </w:t>
      </w:r>
      <w:r w:rsidRPr="00BE188B">
        <w:rPr>
          <w:rFonts w:ascii="Arial" w:hAnsi="Arial" w:cs="Arial"/>
        </w:rPr>
        <w:t xml:space="preserve">    </w:t>
      </w:r>
      <w:proofErr w:type="spellStart"/>
      <w:r w:rsidR="00387770" w:rsidRPr="00BE188B">
        <w:rPr>
          <w:rFonts w:ascii="Arial" w:hAnsi="Arial" w:cs="Arial"/>
        </w:rPr>
        <w:t>k.ú</w:t>
      </w:r>
      <w:proofErr w:type="spellEnd"/>
      <w:r w:rsidR="00387770" w:rsidRPr="00BE188B">
        <w:rPr>
          <w:rFonts w:ascii="Arial" w:hAnsi="Arial" w:cs="Arial"/>
        </w:rPr>
        <w:t>. Lešná</w:t>
      </w:r>
      <w:r w:rsidR="00F62785" w:rsidRPr="00BE188B">
        <w:rPr>
          <w:rFonts w:ascii="Arial" w:hAnsi="Arial" w:cs="Arial"/>
        </w:rPr>
        <w:t>, okres Vsetí</w:t>
      </w:r>
      <w:r w:rsidR="005239D8" w:rsidRPr="00BE188B">
        <w:rPr>
          <w:rFonts w:ascii="Arial" w:hAnsi="Arial" w:cs="Arial"/>
        </w:rPr>
        <w:t>n, Zlínský kraj</w:t>
      </w:r>
    </w:p>
    <w:p w14:paraId="330E7548" w14:textId="2D17E9B4" w:rsidR="00D6259E" w:rsidRPr="00BE188B" w:rsidRDefault="00C8483D" w:rsidP="00D6259E">
      <w:pPr>
        <w:jc w:val="both"/>
        <w:rPr>
          <w:rFonts w:ascii="Arial" w:hAnsi="Arial" w:cs="Arial"/>
        </w:rPr>
      </w:pPr>
      <w:r w:rsidRPr="00BE188B">
        <w:rPr>
          <w:rFonts w:ascii="Arial" w:hAnsi="Arial" w:cs="Arial"/>
          <w:bCs/>
        </w:rPr>
        <w:t>(dále jen “</w:t>
      </w:r>
      <w:r w:rsidR="00D6259E" w:rsidRPr="00BE188B">
        <w:rPr>
          <w:rFonts w:ascii="Arial" w:hAnsi="Arial" w:cs="Arial"/>
          <w:bCs/>
        </w:rPr>
        <w:t>stavba”).</w:t>
      </w:r>
    </w:p>
    <w:p w14:paraId="4CB6085F" w14:textId="0404A713" w:rsidR="00D6259E" w:rsidRPr="00BE188B" w:rsidRDefault="00D6259E" w:rsidP="007066DD">
      <w:pPr>
        <w:ind w:left="360"/>
        <w:jc w:val="both"/>
        <w:rPr>
          <w:rFonts w:ascii="Arial" w:hAnsi="Arial" w:cs="Arial"/>
        </w:rPr>
      </w:pPr>
      <w:r w:rsidRPr="00BE188B">
        <w:rPr>
          <w:rFonts w:ascii="Arial" w:hAnsi="Arial" w:cs="Arial"/>
        </w:rPr>
        <w:t xml:space="preserve">Rozsah díla a jeho kvalita, včetně </w:t>
      </w:r>
      <w:r w:rsidR="00DA3E16" w:rsidRPr="00BE188B">
        <w:rPr>
          <w:rFonts w:ascii="Arial" w:hAnsi="Arial" w:cs="Arial"/>
          <w:lang w:val="x-none"/>
        </w:rPr>
        <w:t>přísluš</w:t>
      </w:r>
      <w:proofErr w:type="spellStart"/>
      <w:r w:rsidR="00DA3E16" w:rsidRPr="00BE188B">
        <w:rPr>
          <w:rFonts w:ascii="Arial" w:hAnsi="Arial" w:cs="Arial"/>
        </w:rPr>
        <w:t>ných</w:t>
      </w:r>
      <w:proofErr w:type="spellEnd"/>
      <w:r w:rsidRPr="00BE188B">
        <w:rPr>
          <w:rFonts w:ascii="Arial" w:hAnsi="Arial" w:cs="Arial"/>
          <w:lang w:val="x-none"/>
        </w:rPr>
        <w:t xml:space="preserve"> parcelní</w:t>
      </w:r>
      <w:r w:rsidRPr="00BE188B">
        <w:rPr>
          <w:rFonts w:ascii="Arial" w:hAnsi="Arial" w:cs="Arial"/>
        </w:rPr>
        <w:t>ch</w:t>
      </w:r>
      <w:r w:rsidRPr="00BE188B">
        <w:rPr>
          <w:rFonts w:ascii="Arial" w:hAnsi="Arial" w:cs="Arial"/>
          <w:lang w:val="x-none"/>
        </w:rPr>
        <w:t xml:space="preserve"> </w:t>
      </w:r>
      <w:proofErr w:type="spellStart"/>
      <w:r w:rsidRPr="00BE188B">
        <w:rPr>
          <w:rFonts w:ascii="Arial" w:hAnsi="Arial" w:cs="Arial"/>
          <w:lang w:val="x-none"/>
        </w:rPr>
        <w:t>čís</w:t>
      </w:r>
      <w:r w:rsidRPr="00BE188B">
        <w:rPr>
          <w:rFonts w:ascii="Arial" w:hAnsi="Arial" w:cs="Arial"/>
        </w:rPr>
        <w:t>e</w:t>
      </w:r>
      <w:proofErr w:type="spellEnd"/>
      <w:r w:rsidRPr="00BE188B">
        <w:rPr>
          <w:rFonts w:ascii="Arial" w:hAnsi="Arial" w:cs="Arial"/>
          <w:lang w:val="x-none"/>
        </w:rPr>
        <w:t xml:space="preserve">l </w:t>
      </w:r>
      <w:r w:rsidR="00032B6F" w:rsidRPr="00BE188B">
        <w:rPr>
          <w:rFonts w:ascii="Arial" w:hAnsi="Arial" w:cs="Arial"/>
        </w:rPr>
        <w:t xml:space="preserve">pozemků </w:t>
      </w:r>
      <w:r w:rsidRPr="00BE188B">
        <w:rPr>
          <w:rFonts w:ascii="Arial" w:hAnsi="Arial" w:cs="Arial"/>
          <w:lang w:val="x-none"/>
        </w:rPr>
        <w:t>a vytyčovací</w:t>
      </w:r>
      <w:r w:rsidRPr="00BE188B">
        <w:rPr>
          <w:rFonts w:ascii="Arial" w:hAnsi="Arial" w:cs="Arial"/>
        </w:rPr>
        <w:t xml:space="preserve">ch </w:t>
      </w:r>
      <w:r w:rsidRPr="00BE188B">
        <w:rPr>
          <w:rFonts w:ascii="Arial" w:hAnsi="Arial" w:cs="Arial"/>
          <w:lang w:val="x-none"/>
        </w:rPr>
        <w:t>bod</w:t>
      </w:r>
      <w:r w:rsidRPr="00BE188B">
        <w:rPr>
          <w:rFonts w:ascii="Arial" w:hAnsi="Arial" w:cs="Arial"/>
        </w:rPr>
        <w:t>ů</w:t>
      </w:r>
      <w:r w:rsidR="00935617" w:rsidRPr="00BE188B">
        <w:rPr>
          <w:rFonts w:ascii="Arial" w:hAnsi="Arial" w:cs="Arial"/>
        </w:rPr>
        <w:t>,</w:t>
      </w:r>
      <w:r w:rsidRPr="00BE188B">
        <w:rPr>
          <w:rFonts w:ascii="Arial" w:hAnsi="Arial" w:cs="Arial"/>
        </w:rPr>
        <w:t xml:space="preserve"> </w:t>
      </w:r>
      <w:r w:rsidRPr="00BE188B">
        <w:rPr>
          <w:rFonts w:ascii="Arial" w:hAnsi="Arial" w:cs="Arial"/>
          <w:lang w:val="x-none"/>
        </w:rPr>
        <w:t>j</w:t>
      </w:r>
      <w:r w:rsidRPr="00BE188B">
        <w:rPr>
          <w:rFonts w:ascii="Arial" w:hAnsi="Arial" w:cs="Arial"/>
        </w:rPr>
        <w:t>e</w:t>
      </w:r>
      <w:r w:rsidRPr="00BE188B">
        <w:rPr>
          <w:rFonts w:ascii="Arial" w:hAnsi="Arial" w:cs="Arial"/>
          <w:lang w:val="x-none"/>
        </w:rPr>
        <w:t xml:space="preserve"> </w:t>
      </w:r>
      <w:r w:rsidRPr="00BE188B">
        <w:rPr>
          <w:rFonts w:ascii="Arial" w:hAnsi="Arial" w:cs="Arial"/>
        </w:rPr>
        <w:t xml:space="preserve">specifikován </w:t>
      </w:r>
      <w:r w:rsidRPr="00BE188B">
        <w:rPr>
          <w:rFonts w:ascii="Arial" w:hAnsi="Arial" w:cs="Arial"/>
          <w:lang w:val="x-none"/>
        </w:rPr>
        <w:t>v projektové dokumentaci</w:t>
      </w:r>
      <w:r w:rsidR="001574EC" w:rsidRPr="00BE188B">
        <w:rPr>
          <w:rFonts w:ascii="Arial" w:hAnsi="Arial" w:cs="Arial"/>
        </w:rPr>
        <w:t>, zpracované</w:t>
      </w:r>
      <w:r w:rsidRPr="00BE188B">
        <w:rPr>
          <w:rFonts w:ascii="Arial" w:hAnsi="Arial" w:cs="Arial"/>
        </w:rPr>
        <w:t xml:space="preserve"> </w:t>
      </w:r>
      <w:r w:rsidR="007066DD" w:rsidRPr="00BE188B">
        <w:rPr>
          <w:rFonts w:ascii="Arial" w:hAnsi="Arial" w:cs="Arial"/>
        </w:rPr>
        <w:t>dle vyhlášky č.169/2016 Sb.</w:t>
      </w:r>
      <w:r w:rsidRPr="00BE188B">
        <w:rPr>
          <w:rFonts w:ascii="Arial" w:hAnsi="Arial" w:cs="Arial"/>
          <w:lang w:val="x-none"/>
        </w:rPr>
        <w:t xml:space="preserve"> projekční</w:t>
      </w:r>
      <w:r w:rsidR="00935617" w:rsidRPr="00BE188B">
        <w:rPr>
          <w:rFonts w:ascii="Arial" w:hAnsi="Arial" w:cs="Arial"/>
        </w:rPr>
        <w:t xml:space="preserve"> </w:t>
      </w:r>
      <w:r w:rsidRPr="00BE188B">
        <w:rPr>
          <w:rFonts w:ascii="Arial" w:hAnsi="Arial" w:cs="Arial"/>
          <w:lang w:val="x-none"/>
        </w:rPr>
        <w:t>společnost</w:t>
      </w:r>
      <w:r w:rsidR="001574EC" w:rsidRPr="00BE188B">
        <w:rPr>
          <w:rFonts w:ascii="Arial" w:hAnsi="Arial" w:cs="Arial"/>
        </w:rPr>
        <w:t>í</w:t>
      </w:r>
      <w:r w:rsidR="00A53E6E" w:rsidRPr="00BE188B">
        <w:rPr>
          <w:rFonts w:ascii="Arial" w:hAnsi="Arial" w:cs="Arial"/>
        </w:rPr>
        <w:t xml:space="preserve"> Vodohospodářský atelier, s.r.o. sídlem Růženec 54, 644 00 Brno, IČ 27724905, pod zakázkovým číslem 19/20 v červnu 2020. </w:t>
      </w:r>
      <w:r w:rsidRPr="00BE188B">
        <w:rPr>
          <w:rFonts w:ascii="Arial" w:hAnsi="Arial" w:cs="Arial"/>
          <w:lang w:val="x-none"/>
        </w:rPr>
        <w:t>Uvedená projektová dokumentace  b</w:t>
      </w:r>
      <w:r w:rsidRPr="00BE188B">
        <w:rPr>
          <w:rFonts w:ascii="Arial" w:hAnsi="Arial" w:cs="Arial"/>
        </w:rPr>
        <w:t>ude</w:t>
      </w:r>
      <w:r w:rsidRPr="00BE188B">
        <w:rPr>
          <w:rFonts w:ascii="Arial" w:hAnsi="Arial" w:cs="Arial"/>
          <w:lang w:val="x-none"/>
        </w:rPr>
        <w:t xml:space="preserve"> objednatelem</w:t>
      </w:r>
      <w:r w:rsidR="005A0246" w:rsidRPr="00BE188B">
        <w:rPr>
          <w:rFonts w:ascii="Arial" w:hAnsi="Arial" w:cs="Arial"/>
        </w:rPr>
        <w:t xml:space="preserve"> č. 1</w:t>
      </w:r>
      <w:r w:rsidRPr="00BE188B">
        <w:rPr>
          <w:rFonts w:ascii="Arial" w:hAnsi="Arial" w:cs="Arial"/>
          <w:lang w:val="x-none"/>
        </w:rPr>
        <w:t xml:space="preserve"> protokolárně předána zhotoviteli</w:t>
      </w:r>
      <w:r w:rsidRPr="00BE188B">
        <w:rPr>
          <w:rFonts w:ascii="Arial" w:hAnsi="Arial" w:cs="Arial"/>
        </w:rPr>
        <w:t xml:space="preserve"> nejpozději při předání staveniště.</w:t>
      </w:r>
    </w:p>
    <w:p w14:paraId="7E6C0DB5" w14:textId="77777777" w:rsidR="00D6259E" w:rsidRPr="001A2BD8" w:rsidRDefault="00D6259E" w:rsidP="00D6259E">
      <w:pPr>
        <w:pStyle w:val="Odstavecseseznamem"/>
        <w:numPr>
          <w:ilvl w:val="0"/>
          <w:numId w:val="4"/>
        </w:numPr>
        <w:jc w:val="both"/>
        <w:rPr>
          <w:rFonts w:ascii="Arial" w:hAnsi="Arial" w:cs="Arial"/>
          <w:lang w:val="x-none"/>
        </w:rPr>
      </w:pPr>
      <w:r w:rsidRPr="001A2BD8">
        <w:rPr>
          <w:rFonts w:ascii="Arial" w:hAnsi="Arial" w:cs="Arial"/>
        </w:rPr>
        <w:t>Součástí realizace díla jsou tyto činnosti</w:t>
      </w:r>
      <w:r w:rsidRPr="001A2BD8">
        <w:rPr>
          <w:rFonts w:ascii="Arial" w:hAnsi="Arial" w:cs="Arial"/>
          <w:lang w:val="x-none"/>
        </w:rPr>
        <w:t>:</w:t>
      </w:r>
    </w:p>
    <w:p w14:paraId="1256D9DC" w14:textId="42876FB0" w:rsidR="00D6259E" w:rsidRPr="001A2BD8" w:rsidRDefault="00D6259E" w:rsidP="008D4E02">
      <w:pPr>
        <w:pStyle w:val="Odstavecseseznamem"/>
        <w:numPr>
          <w:ilvl w:val="0"/>
          <w:numId w:val="5"/>
        </w:numPr>
        <w:jc w:val="both"/>
        <w:rPr>
          <w:rFonts w:ascii="Arial" w:hAnsi="Arial" w:cs="Arial"/>
          <w:lang w:val="x-none"/>
        </w:rPr>
      </w:pPr>
      <w:r w:rsidRPr="001A2BD8">
        <w:rPr>
          <w:rFonts w:ascii="Arial" w:hAnsi="Arial" w:cs="Arial"/>
        </w:rPr>
        <w:t>Z</w:t>
      </w:r>
      <w:r w:rsidRPr="001A2BD8">
        <w:rPr>
          <w:rFonts w:ascii="Arial" w:hAnsi="Arial" w:cs="Arial"/>
          <w:lang w:val="x-none"/>
        </w:rPr>
        <w:t>ajištění dodávek materiálů a zařízení nezbytných pro řádné dokončení díla</w:t>
      </w:r>
      <w:r w:rsidRPr="001A2BD8">
        <w:rPr>
          <w:rFonts w:ascii="Arial" w:hAnsi="Arial" w:cs="Arial"/>
        </w:rPr>
        <w:t xml:space="preserve">. </w:t>
      </w:r>
    </w:p>
    <w:p w14:paraId="28F07F33" w14:textId="0BE9FF79" w:rsidR="00D6259E" w:rsidRPr="001A2BD8" w:rsidRDefault="00D6259E" w:rsidP="008D4E02">
      <w:pPr>
        <w:pStyle w:val="Odstavecseseznamem"/>
        <w:numPr>
          <w:ilvl w:val="0"/>
          <w:numId w:val="5"/>
        </w:numPr>
        <w:jc w:val="both"/>
        <w:rPr>
          <w:rFonts w:ascii="Arial" w:hAnsi="Arial" w:cs="Arial"/>
          <w:lang w:val="x-none"/>
        </w:rPr>
      </w:pPr>
      <w:r w:rsidRPr="001A2BD8">
        <w:rPr>
          <w:rFonts w:ascii="Arial" w:hAnsi="Arial" w:cs="Arial"/>
        </w:rPr>
        <w:lastRenderedPageBreak/>
        <w:t>P</w:t>
      </w:r>
      <w:r w:rsidRPr="001A2BD8">
        <w:rPr>
          <w:rFonts w:ascii="Arial" w:hAnsi="Arial" w:cs="Arial"/>
          <w:lang w:val="x-none"/>
        </w:rPr>
        <w:t xml:space="preserve">rovedení všech činností souvisejících s provedením </w:t>
      </w:r>
      <w:r w:rsidRPr="001A2BD8">
        <w:rPr>
          <w:rFonts w:ascii="Arial" w:hAnsi="Arial" w:cs="Arial"/>
        </w:rPr>
        <w:t>díla</w:t>
      </w:r>
      <w:r w:rsidRPr="001A2BD8">
        <w:rPr>
          <w:rFonts w:ascii="Arial" w:hAnsi="Arial" w:cs="Arial"/>
          <w:lang w:val="x-none"/>
        </w:rPr>
        <w:t xml:space="preserve"> nezbytných pro řádné dokončení díla (</w:t>
      </w:r>
      <w:r w:rsidRPr="001A2BD8">
        <w:rPr>
          <w:rFonts w:ascii="Arial" w:hAnsi="Arial" w:cs="Arial"/>
        </w:rPr>
        <w:t>dodáv</w:t>
      </w:r>
      <w:r w:rsidR="00032B6F" w:rsidRPr="001A2BD8">
        <w:rPr>
          <w:rFonts w:ascii="Arial" w:hAnsi="Arial" w:cs="Arial"/>
        </w:rPr>
        <w:t>ky</w:t>
      </w:r>
      <w:r w:rsidRPr="001A2BD8">
        <w:rPr>
          <w:rFonts w:ascii="Arial" w:hAnsi="Arial" w:cs="Arial"/>
        </w:rPr>
        <w:t>, služ</w:t>
      </w:r>
      <w:r w:rsidR="00032B6F" w:rsidRPr="001A2BD8">
        <w:rPr>
          <w:rFonts w:ascii="Arial" w:hAnsi="Arial" w:cs="Arial"/>
        </w:rPr>
        <w:t>by</w:t>
      </w:r>
      <w:r w:rsidRPr="001A2BD8">
        <w:rPr>
          <w:rFonts w:ascii="Arial" w:hAnsi="Arial" w:cs="Arial"/>
        </w:rPr>
        <w:t>,</w:t>
      </w:r>
      <w:r w:rsidRPr="001A2BD8">
        <w:rPr>
          <w:rFonts w:ascii="Arial" w:hAnsi="Arial" w:cs="Arial"/>
          <w:lang w:val="x-none"/>
        </w:rPr>
        <w:t xml:space="preserve"> bezpečnostní opatření apod.)</w:t>
      </w:r>
      <w:r w:rsidR="0094762E" w:rsidRPr="001A2BD8">
        <w:rPr>
          <w:rFonts w:ascii="Arial" w:hAnsi="Arial" w:cs="Arial"/>
        </w:rPr>
        <w:t>.</w:t>
      </w:r>
      <w:r w:rsidRPr="001A2BD8">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1A2BD8">
        <w:rPr>
          <w:rFonts w:ascii="Arial" w:hAnsi="Arial" w:cs="Arial"/>
        </w:rPr>
        <w:t>K</w:t>
      </w:r>
      <w:r w:rsidRPr="001A2BD8">
        <w:rPr>
          <w:rFonts w:ascii="Arial" w:hAnsi="Arial" w:cs="Arial"/>
          <w:lang w:val="x-none"/>
        </w:rPr>
        <w:t>oordinac</w:t>
      </w:r>
      <w:r w:rsidR="0094762E" w:rsidRPr="001A2BD8">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22DFBC83"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D1CEE89"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 xml:space="preserve">je zhotovitel povinen neprodleně oznámit nález </w:t>
      </w:r>
      <w:r w:rsidRPr="00BE188B">
        <w:rPr>
          <w:rFonts w:ascii="Arial" w:hAnsi="Arial" w:cs="Arial"/>
        </w:rPr>
        <w:t>objednateli</w:t>
      </w:r>
      <w:r w:rsidR="002D460F" w:rsidRPr="00BE188B">
        <w:rPr>
          <w:rFonts w:ascii="Arial" w:hAnsi="Arial" w:cs="Arial"/>
        </w:rPr>
        <w:t xml:space="preserve"> </w:t>
      </w:r>
      <w:r w:rsidR="002D460F" w:rsidRPr="002D460F">
        <w:rPr>
          <w:rFonts w:ascii="Arial" w:hAnsi="Arial" w:cs="Arial"/>
          <w:color w:val="0070C0"/>
        </w:rPr>
        <w:t>č. 1</w:t>
      </w:r>
      <w:r w:rsidRPr="00594BBC">
        <w:rPr>
          <w:rFonts w:ascii="Arial" w:hAnsi="Arial" w:cs="Arial"/>
        </w:rPr>
        <w:t>,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bookmarkEnd w:id="8"/>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lastRenderedPageBreak/>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35EB5750"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3A52B3" w:rsidRPr="003A52B3">
        <w:rPr>
          <w:rFonts w:ascii="Arial" w:hAnsi="Arial" w:cs="Arial"/>
        </w:rPr>
        <w:t xml:space="preserve">Městským úřadem Valašské Meziříčí, Odborem životního prostředí a vodoprávního úřadu dne 8. 4. 2021 pod č.j.: </w:t>
      </w:r>
      <w:proofErr w:type="spellStart"/>
      <w:r w:rsidR="003A52B3" w:rsidRPr="003A52B3">
        <w:rPr>
          <w:rFonts w:ascii="Arial" w:hAnsi="Arial" w:cs="Arial"/>
        </w:rPr>
        <w:t>MěÚVM</w:t>
      </w:r>
      <w:proofErr w:type="spellEnd"/>
      <w:r w:rsidR="003A52B3" w:rsidRPr="003A52B3">
        <w:rPr>
          <w:rFonts w:ascii="Arial" w:hAnsi="Arial" w:cs="Arial"/>
        </w:rPr>
        <w:t xml:space="preserve"> 033630/2021, které nabylo právní moci dne 12. 5. 2021 a Rozhodnutí</w:t>
      </w:r>
      <w:r w:rsidR="00F84BAF">
        <w:rPr>
          <w:rFonts w:ascii="Arial" w:hAnsi="Arial" w:cs="Arial"/>
        </w:rPr>
        <w:t>m</w:t>
      </w:r>
      <w:r w:rsidR="003A52B3" w:rsidRPr="003A52B3">
        <w:rPr>
          <w:rFonts w:ascii="Arial" w:hAnsi="Arial" w:cs="Arial"/>
        </w:rPr>
        <w:t xml:space="preserve"> o změně stavby vydaného Městským úřadem Valašské Meziříčí, Odborem životního prostředí a vodoprávního úřadu dne 13. 12. 2022 pod č.j.: </w:t>
      </w:r>
      <w:proofErr w:type="spellStart"/>
      <w:r w:rsidR="003A52B3" w:rsidRPr="003A52B3">
        <w:rPr>
          <w:rFonts w:ascii="Arial" w:hAnsi="Arial" w:cs="Arial"/>
        </w:rPr>
        <w:t>MěÚVM</w:t>
      </w:r>
      <w:proofErr w:type="spellEnd"/>
      <w:r w:rsidR="003A52B3" w:rsidRPr="003A52B3">
        <w:rPr>
          <w:rFonts w:ascii="Arial" w:hAnsi="Arial" w:cs="Arial"/>
        </w:rPr>
        <w:t xml:space="preserve"> 239285/2022, které nabylo právní moci dne 17. 1. 2023.</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lastRenderedPageBreak/>
        <w:t>Úhrada provedených prací bude provedena na základě zhotovitelem vyhotovených daňových dokladů (faktur) vystavených za podmínek stanovených v této smlouvě.</w:t>
      </w:r>
    </w:p>
    <w:p w14:paraId="2DDF23C4" w14:textId="236D6371" w:rsidR="003475FD" w:rsidRPr="00BE188B" w:rsidRDefault="008B56B5" w:rsidP="003475FD">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w:t>
      </w:r>
      <w:r w:rsidRPr="00BE188B">
        <w:rPr>
          <w:rFonts w:ascii="Arial" w:eastAsiaTheme="minorEastAsia" w:hAnsi="Arial" w:cs="Arial"/>
          <w:lang w:eastAsia="cs-CZ"/>
        </w:rPr>
        <w:t>bjednatel neposkytuje zálohy.</w:t>
      </w:r>
      <w:r w:rsidR="003475FD" w:rsidRPr="00BE188B">
        <w:rPr>
          <w:rFonts w:cs="Arial"/>
          <w:b/>
          <w:snapToGrid w:val="0"/>
          <w:kern w:val="20"/>
        </w:rPr>
        <w:t xml:space="preserve"> </w:t>
      </w:r>
      <w:r w:rsidR="003475FD" w:rsidRPr="00BE188B">
        <w:rPr>
          <w:rFonts w:ascii="Arial" w:eastAsiaTheme="minorEastAsia" w:hAnsi="Arial" w:cs="Arial"/>
          <w:lang w:eastAsia="cs-CZ"/>
        </w:rPr>
        <w:t>Platby plynoucí ze Smlouvy budou hrazeny na základě daňov</w:t>
      </w:r>
      <w:r w:rsidR="00647641" w:rsidRPr="00BE188B">
        <w:rPr>
          <w:rFonts w:ascii="Arial" w:eastAsiaTheme="minorEastAsia" w:hAnsi="Arial" w:cs="Arial"/>
          <w:lang w:eastAsia="cs-CZ"/>
        </w:rPr>
        <w:t>ých</w:t>
      </w:r>
      <w:r w:rsidR="003475FD" w:rsidRPr="00BE188B">
        <w:rPr>
          <w:rFonts w:ascii="Arial" w:eastAsiaTheme="minorEastAsia" w:hAnsi="Arial" w:cs="Arial"/>
          <w:lang w:eastAsia="cs-CZ"/>
        </w:rPr>
        <w:t xml:space="preserve"> doklad</w:t>
      </w:r>
      <w:r w:rsidR="00647641" w:rsidRPr="00BE188B">
        <w:rPr>
          <w:rFonts w:ascii="Arial" w:eastAsiaTheme="minorEastAsia" w:hAnsi="Arial" w:cs="Arial"/>
          <w:lang w:eastAsia="cs-CZ"/>
        </w:rPr>
        <w:t>ů</w:t>
      </w:r>
      <w:r w:rsidR="003475FD" w:rsidRPr="00BE188B">
        <w:rPr>
          <w:rFonts w:ascii="Arial" w:eastAsiaTheme="minorEastAsia" w:hAnsi="Arial" w:cs="Arial"/>
          <w:lang w:eastAsia="cs-CZ"/>
        </w:rPr>
        <w:t xml:space="preserve"> takto:</w:t>
      </w:r>
    </w:p>
    <w:p w14:paraId="646BE553" w14:textId="64E3B450" w:rsidR="003475FD" w:rsidRPr="00BE188B" w:rsidRDefault="003475FD" w:rsidP="003475FD">
      <w:pPr>
        <w:ind w:left="643"/>
        <w:contextualSpacing/>
        <w:jc w:val="both"/>
        <w:rPr>
          <w:rFonts w:ascii="Arial" w:eastAsiaTheme="minorEastAsia" w:hAnsi="Arial" w:cs="Arial"/>
          <w:lang w:eastAsia="cs-CZ"/>
        </w:rPr>
      </w:pPr>
      <w:bookmarkStart w:id="15" w:name="_Hlk132706481"/>
      <w:r w:rsidRPr="00BE188B">
        <w:rPr>
          <w:rFonts w:ascii="Arial" w:eastAsiaTheme="minorEastAsia" w:hAnsi="Arial" w:cs="Arial"/>
          <w:lang w:eastAsia="cs-CZ"/>
        </w:rPr>
        <w:t xml:space="preserve">Objednatel č. 1 ve výši </w:t>
      </w:r>
      <w:r w:rsidR="004D2304" w:rsidRPr="00BE188B">
        <w:rPr>
          <w:rFonts w:ascii="Arial" w:eastAsiaTheme="minorEastAsia" w:hAnsi="Arial" w:cs="Arial"/>
          <w:lang w:eastAsia="cs-CZ"/>
        </w:rPr>
        <w:t>55</w:t>
      </w:r>
      <w:r w:rsidRPr="00BE188B">
        <w:rPr>
          <w:rFonts w:ascii="Arial" w:eastAsiaTheme="minorEastAsia" w:hAnsi="Arial" w:cs="Arial"/>
          <w:lang w:eastAsia="cs-CZ"/>
        </w:rPr>
        <w:t xml:space="preserve"> % z celkové ceny díla</w:t>
      </w:r>
    </w:p>
    <w:p w14:paraId="3EBA9F28" w14:textId="0B5C8C3E" w:rsidR="008B56B5" w:rsidRPr="00BE188B" w:rsidRDefault="003475FD" w:rsidP="000359FF">
      <w:pPr>
        <w:ind w:left="643"/>
        <w:contextualSpacing/>
        <w:jc w:val="both"/>
        <w:rPr>
          <w:rFonts w:ascii="Arial" w:eastAsiaTheme="minorEastAsia" w:hAnsi="Arial" w:cs="Arial"/>
          <w:lang w:eastAsia="cs-CZ"/>
        </w:rPr>
      </w:pPr>
      <w:r w:rsidRPr="00BE188B">
        <w:rPr>
          <w:rFonts w:ascii="Arial" w:eastAsiaTheme="minorEastAsia" w:hAnsi="Arial" w:cs="Arial"/>
          <w:lang w:eastAsia="cs-CZ"/>
        </w:rPr>
        <w:t xml:space="preserve">Objednatel č. 2 ve výši </w:t>
      </w:r>
      <w:r w:rsidR="004D2304" w:rsidRPr="00BE188B">
        <w:rPr>
          <w:rFonts w:ascii="Arial" w:eastAsiaTheme="minorEastAsia" w:hAnsi="Arial" w:cs="Arial"/>
          <w:lang w:eastAsia="cs-CZ"/>
        </w:rPr>
        <w:t>45</w:t>
      </w:r>
      <w:r w:rsidRPr="00BE188B">
        <w:rPr>
          <w:rFonts w:ascii="Arial" w:eastAsiaTheme="minorEastAsia" w:hAnsi="Arial" w:cs="Arial"/>
          <w:lang w:eastAsia="cs-CZ"/>
        </w:rPr>
        <w:t xml:space="preserve"> % z celkové ceny díla. </w:t>
      </w:r>
    </w:p>
    <w:p w14:paraId="6512E703" w14:textId="31E9AC30" w:rsidR="008B56B5" w:rsidRPr="00BE188B" w:rsidRDefault="008B56B5" w:rsidP="000359FF">
      <w:pPr>
        <w:numPr>
          <w:ilvl w:val="0"/>
          <w:numId w:val="12"/>
        </w:numPr>
        <w:ind w:left="643"/>
        <w:contextualSpacing/>
        <w:jc w:val="both"/>
        <w:rPr>
          <w:rFonts w:ascii="Arial" w:eastAsiaTheme="minorEastAsia" w:hAnsi="Arial" w:cs="Arial"/>
          <w:b/>
          <w:iCs/>
          <w:lang w:eastAsia="cs-CZ"/>
        </w:rPr>
      </w:pPr>
      <w:bookmarkStart w:id="16" w:name="_Hlk126324833"/>
      <w:bookmarkStart w:id="17" w:name="_Hlk126324772"/>
      <w:bookmarkEnd w:id="15"/>
      <w:r w:rsidRPr="00BE188B">
        <w:rPr>
          <w:rFonts w:ascii="Arial" w:eastAsiaTheme="minorEastAsia" w:hAnsi="Arial" w:cs="Arial"/>
          <w:iCs/>
          <w:lang w:eastAsia="cs-CZ"/>
        </w:rPr>
        <w:t>Zhotovitel je oprávněn vystavit faktury za provedení jednotlivých částí díla poté</w:t>
      </w:r>
      <w:bookmarkEnd w:id="16"/>
      <w:r w:rsidRPr="00BE188B">
        <w:rPr>
          <w:rFonts w:ascii="Arial" w:eastAsiaTheme="minorEastAsia" w:hAnsi="Arial" w:cs="Arial"/>
          <w:iCs/>
          <w:lang w:eastAsia="cs-CZ"/>
        </w:rPr>
        <w:t xml:space="preserve">, </w:t>
      </w:r>
      <w:bookmarkEnd w:id="17"/>
      <w:r w:rsidRPr="00BE188B">
        <w:rPr>
          <w:rFonts w:ascii="Arial" w:eastAsiaTheme="minorEastAsia" w:hAnsi="Arial" w:cs="Arial"/>
          <w:iCs/>
          <w:lang w:eastAsia="cs-CZ"/>
        </w:rPr>
        <w:t xml:space="preserve">co </w:t>
      </w:r>
      <w:proofErr w:type="gramStart"/>
      <w:r w:rsidRPr="00BE188B">
        <w:rPr>
          <w:rFonts w:ascii="Arial" w:eastAsiaTheme="minorEastAsia" w:hAnsi="Arial" w:cs="Arial"/>
          <w:iCs/>
          <w:lang w:eastAsia="cs-CZ"/>
        </w:rPr>
        <w:t>dokončí</w:t>
      </w:r>
      <w:proofErr w:type="gramEnd"/>
      <w:r w:rsidRPr="00BE188B">
        <w:rPr>
          <w:rFonts w:ascii="Arial" w:eastAsiaTheme="minorEastAsia" w:hAnsi="Arial" w:cs="Arial"/>
          <w:iCs/>
          <w:lang w:eastAsia="cs-CZ"/>
        </w:rPr>
        <w:t xml:space="preserve"> a objednateli </w:t>
      </w:r>
      <w:r w:rsidR="00674B4B" w:rsidRPr="00BE188B">
        <w:rPr>
          <w:rFonts w:ascii="Arial" w:eastAsiaTheme="minorEastAsia" w:hAnsi="Arial" w:cs="Arial"/>
          <w:iCs/>
          <w:lang w:eastAsia="cs-CZ"/>
        </w:rPr>
        <w:t xml:space="preserve">č. 1 </w:t>
      </w:r>
      <w:r w:rsidRPr="00BE188B">
        <w:rPr>
          <w:rFonts w:ascii="Arial" w:eastAsiaTheme="minorEastAsia" w:hAnsi="Arial" w:cs="Arial"/>
          <w:iCs/>
          <w:lang w:eastAsia="cs-CZ"/>
        </w:rPr>
        <w:t>předá řádně dokončené části díla vymezené dle uzlových bodů stanovených v čl. V. odst. 5 této smlouvy, a to na základě zhotovitelem vyhotoveného a objednatelem</w:t>
      </w:r>
      <w:r w:rsidR="00CD57E5" w:rsidRPr="00BE188B">
        <w:rPr>
          <w:rFonts w:ascii="Arial" w:eastAsiaTheme="minorEastAsia" w:hAnsi="Arial" w:cs="Arial"/>
          <w:iCs/>
          <w:lang w:eastAsia="cs-CZ"/>
        </w:rPr>
        <w:t xml:space="preserve"> č. 1</w:t>
      </w:r>
      <w:r w:rsidRPr="00BE188B">
        <w:rPr>
          <w:rFonts w:ascii="Arial" w:eastAsiaTheme="minorEastAsia" w:hAnsi="Arial" w:cs="Arial"/>
          <w:iCs/>
          <w:lang w:eastAsia="cs-CZ"/>
        </w:rPr>
        <w:t xml:space="preserve"> 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w:t>
      </w:r>
      <w:r w:rsidR="00CD57E5" w:rsidRPr="00BE188B">
        <w:rPr>
          <w:rFonts w:ascii="Arial" w:eastAsiaTheme="minorEastAsia" w:hAnsi="Arial" w:cs="Arial"/>
          <w:iCs/>
          <w:lang w:eastAsia="cs-CZ"/>
        </w:rPr>
        <w:t xml:space="preserve"> č. 1</w:t>
      </w:r>
      <w:r w:rsidRPr="00BE188B">
        <w:rPr>
          <w:rFonts w:ascii="Arial" w:eastAsiaTheme="minorEastAsia" w:hAnsi="Arial" w:cs="Arial"/>
          <w:iCs/>
          <w:lang w:eastAsia="cs-CZ"/>
        </w:rPr>
        <w:t xml:space="preserve">, jinak zhotovitel není oprávněn fakturu vystavit. Zhotovitel </w:t>
      </w:r>
      <w:proofErr w:type="gramStart"/>
      <w:r w:rsidRPr="00BE188B">
        <w:rPr>
          <w:rFonts w:ascii="Arial" w:eastAsiaTheme="minorEastAsia" w:hAnsi="Arial" w:cs="Arial"/>
          <w:iCs/>
          <w:lang w:eastAsia="cs-CZ"/>
        </w:rPr>
        <w:t>označí</w:t>
      </w:r>
      <w:proofErr w:type="gramEnd"/>
      <w:r w:rsidRPr="00BE188B">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Faktura bude doručena objednateli nejdéle do 20.11. příslušného roku a bude označena textem „konečná“. </w:t>
      </w:r>
    </w:p>
    <w:p w14:paraId="4610C934" w14:textId="4CAF73AE" w:rsidR="00F56592" w:rsidRPr="00BE188B" w:rsidRDefault="008B56B5" w:rsidP="006C0F93">
      <w:pPr>
        <w:spacing w:after="0"/>
        <w:ind w:left="643"/>
        <w:jc w:val="both"/>
        <w:rPr>
          <w:rFonts w:ascii="Arial" w:eastAsiaTheme="minorEastAsia" w:hAnsi="Arial" w:cs="Arial"/>
          <w:iCs/>
          <w:lang w:eastAsia="cs-CZ"/>
        </w:rPr>
      </w:pPr>
      <w:r w:rsidRPr="00BE188B">
        <w:rPr>
          <w:rFonts w:ascii="Arial" w:eastAsiaTheme="minorEastAsia" w:hAnsi="Arial" w:cs="Arial"/>
          <w:iCs/>
          <w:lang w:eastAsia="cs-CZ"/>
        </w:rPr>
        <w:t xml:space="preserve">Nebude-li dílo dokončeno do 10.11. kalendářního roku, je objednatel </w:t>
      </w:r>
      <w:r w:rsidR="00070FDA" w:rsidRPr="00BE188B">
        <w:rPr>
          <w:rFonts w:ascii="Arial" w:eastAsiaTheme="minorEastAsia" w:hAnsi="Arial" w:cs="Arial"/>
          <w:iCs/>
          <w:lang w:eastAsia="cs-CZ"/>
        </w:rPr>
        <w:t xml:space="preserve">č. 1 </w:t>
      </w:r>
      <w:r w:rsidRPr="00BE188B">
        <w:rPr>
          <w:rFonts w:ascii="Arial" w:eastAsiaTheme="minorEastAsia" w:hAnsi="Arial" w:cs="Arial"/>
          <w:iCs/>
          <w:lang w:eastAsia="cs-CZ"/>
        </w:rPr>
        <w:t xml:space="preserve">oprávněn, nikoliv však povinen, na žádost zhotovitele povolit dílčí fakturaci v rozsahu skutečně provedených prací na základě technickým dozorem stavebníka odsouhlasených a objednatelem </w:t>
      </w:r>
      <w:r w:rsidR="00644B67" w:rsidRPr="00BE188B">
        <w:rPr>
          <w:rFonts w:ascii="Arial" w:eastAsiaTheme="minorEastAsia" w:hAnsi="Arial" w:cs="Arial"/>
          <w:iCs/>
          <w:lang w:eastAsia="cs-CZ"/>
        </w:rPr>
        <w:t xml:space="preserve">č. 1 </w:t>
      </w:r>
      <w:r w:rsidRPr="00BE188B">
        <w:rPr>
          <w:rFonts w:ascii="Arial" w:eastAsiaTheme="minorEastAsia" w:hAnsi="Arial" w:cs="Arial"/>
          <w:iCs/>
          <w:lang w:eastAsia="cs-CZ"/>
        </w:rPr>
        <w:t xml:space="preserve">potvrzených soupisů provedených prací, a to i mimo rámec dokončených uzlových bodů. Faktura musí být objednateli doručena nejpozději do 20.11. příslušného roku. </w:t>
      </w:r>
    </w:p>
    <w:p w14:paraId="700958C8" w14:textId="1C64FB80" w:rsidR="008B56B5" w:rsidRPr="00BE188B" w:rsidRDefault="008B56B5" w:rsidP="00F56592">
      <w:pPr>
        <w:numPr>
          <w:ilvl w:val="0"/>
          <w:numId w:val="12"/>
        </w:numPr>
        <w:spacing w:after="0"/>
        <w:ind w:left="643"/>
        <w:contextualSpacing/>
        <w:jc w:val="both"/>
        <w:rPr>
          <w:rFonts w:ascii="Arial" w:eastAsiaTheme="minorEastAsia" w:hAnsi="Arial" w:cs="Arial"/>
          <w:i/>
          <w:lang w:eastAsia="cs-CZ"/>
        </w:rPr>
      </w:pPr>
      <w:r w:rsidRPr="00BE188B">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BE188B" w:rsidRDefault="00CC70FE" w:rsidP="00F56592">
      <w:pPr>
        <w:pStyle w:val="Odstavecseseznamem"/>
        <w:numPr>
          <w:ilvl w:val="0"/>
          <w:numId w:val="12"/>
        </w:numPr>
        <w:spacing w:after="0"/>
        <w:jc w:val="both"/>
        <w:rPr>
          <w:rFonts w:ascii="Arial" w:hAnsi="Arial" w:cs="Arial"/>
          <w:lang w:val="x-none"/>
        </w:rPr>
      </w:pPr>
      <w:r w:rsidRPr="00BE188B">
        <w:rPr>
          <w:rFonts w:ascii="Arial" w:hAnsi="Arial" w:cs="Arial"/>
        </w:rPr>
        <w:t>Daňový doklad (</w:t>
      </w:r>
      <w:r w:rsidRPr="00BE188B">
        <w:rPr>
          <w:rFonts w:ascii="Arial" w:hAnsi="Arial" w:cs="Arial"/>
          <w:lang w:val="x-none"/>
        </w:rPr>
        <w:t>Faktura</w:t>
      </w:r>
      <w:r w:rsidRPr="00BE188B">
        <w:rPr>
          <w:rFonts w:ascii="Arial" w:hAnsi="Arial" w:cs="Arial"/>
        </w:rPr>
        <w:t>)</w:t>
      </w:r>
      <w:r w:rsidRPr="00BE188B">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363CC88F" w:rsidR="00FB05C7" w:rsidRPr="00BE188B" w:rsidRDefault="00CC70FE" w:rsidP="00FB05C7">
      <w:pPr>
        <w:pStyle w:val="Odstavecseseznamem"/>
        <w:numPr>
          <w:ilvl w:val="0"/>
          <w:numId w:val="12"/>
        </w:numPr>
        <w:jc w:val="both"/>
        <w:rPr>
          <w:rFonts w:ascii="Arial" w:hAnsi="Arial" w:cs="Arial"/>
          <w:lang w:val="x-none"/>
        </w:rPr>
      </w:pPr>
      <w:r w:rsidRPr="00BE188B">
        <w:rPr>
          <w:rFonts w:ascii="Arial" w:hAnsi="Arial" w:cs="Arial"/>
          <w:lang w:val="x-none"/>
        </w:rPr>
        <w:t>Součástí faktury budou dále soupisy provedených prací odsouhlasené technickým dozorem</w:t>
      </w:r>
      <w:r w:rsidR="00FF5707" w:rsidRPr="00BE188B">
        <w:rPr>
          <w:rFonts w:ascii="Arial" w:hAnsi="Arial" w:cs="Arial"/>
        </w:rPr>
        <w:t xml:space="preserve"> stavebníka</w:t>
      </w:r>
      <w:r w:rsidR="00E56253" w:rsidRPr="00BE188B">
        <w:rPr>
          <w:rFonts w:ascii="Arial" w:hAnsi="Arial" w:cs="Arial"/>
        </w:rPr>
        <w:t xml:space="preserve"> a objednatelem</w:t>
      </w:r>
      <w:r w:rsidR="00DF66A7" w:rsidRPr="00BE188B">
        <w:rPr>
          <w:rFonts w:ascii="Arial" w:hAnsi="Arial" w:cs="Arial"/>
        </w:rPr>
        <w:t xml:space="preserve"> č. 1</w:t>
      </w:r>
      <w:r w:rsidR="00FB05C7" w:rsidRPr="00BE188B">
        <w:rPr>
          <w:rFonts w:ascii="Arial" w:hAnsi="Arial" w:cs="Arial"/>
        </w:rPr>
        <w:t>.</w:t>
      </w:r>
      <w:r w:rsidR="00FF5707" w:rsidRPr="00BE188B">
        <w:rPr>
          <w:rFonts w:ascii="Arial" w:hAnsi="Arial" w:cs="Arial"/>
        </w:rPr>
        <w:t xml:space="preserve"> </w:t>
      </w:r>
      <w:r w:rsidR="00FB05C7" w:rsidRPr="00BE188B">
        <w:rPr>
          <w:rFonts w:ascii="Arial" w:hAnsi="Arial" w:cs="Arial"/>
        </w:rPr>
        <w:t xml:space="preserve">Tento soupis zhotovitel </w:t>
      </w:r>
      <w:proofErr w:type="gramStart"/>
      <w:r w:rsidR="00FB05C7" w:rsidRPr="00BE188B">
        <w:rPr>
          <w:rFonts w:ascii="Arial" w:hAnsi="Arial" w:cs="Arial"/>
        </w:rPr>
        <w:t>předloží</w:t>
      </w:r>
      <w:proofErr w:type="gramEnd"/>
      <w:r w:rsidR="00FB05C7" w:rsidRPr="00BE188B">
        <w:rPr>
          <w:rFonts w:ascii="Arial" w:hAnsi="Arial" w:cs="Arial"/>
        </w:rPr>
        <w:t xml:space="preserve"> objednateli </w:t>
      </w:r>
      <w:r w:rsidR="00DF66A7" w:rsidRPr="00BE188B">
        <w:rPr>
          <w:rFonts w:ascii="Arial" w:hAnsi="Arial" w:cs="Arial"/>
        </w:rPr>
        <w:t xml:space="preserve">č. 1 </w:t>
      </w:r>
      <w:r w:rsidR="00FB05C7" w:rsidRPr="00BE188B">
        <w:rPr>
          <w:rFonts w:ascii="Arial" w:hAnsi="Arial" w:cs="Arial"/>
        </w:rPr>
        <w:t xml:space="preserve">nejméně deset dní před vystavením dílčí faktury nebo před protokolárním předáním díla. Objednatel </w:t>
      </w:r>
      <w:r w:rsidR="00DF66A7" w:rsidRPr="00BE188B">
        <w:rPr>
          <w:rFonts w:ascii="Arial" w:hAnsi="Arial" w:cs="Arial"/>
        </w:rPr>
        <w:t xml:space="preserve">č. 1 </w:t>
      </w:r>
      <w:r w:rsidR="00FB05C7" w:rsidRPr="00BE188B">
        <w:rPr>
          <w:rFonts w:ascii="Arial" w:hAnsi="Arial" w:cs="Arial"/>
        </w:rPr>
        <w:t>tento soupis schválí nebo rozporuje nejpozději do deseti dnů od předložení zhotovitelem.</w:t>
      </w:r>
    </w:p>
    <w:p w14:paraId="2DA78002" w14:textId="62A9D2E5" w:rsidR="00CC70FE" w:rsidRPr="00BE188B" w:rsidRDefault="00FB05C7" w:rsidP="00FB05C7">
      <w:pPr>
        <w:pStyle w:val="Odstavecseseznamem"/>
        <w:numPr>
          <w:ilvl w:val="0"/>
          <w:numId w:val="12"/>
        </w:numPr>
        <w:jc w:val="both"/>
        <w:rPr>
          <w:rFonts w:ascii="Arial" w:hAnsi="Arial" w:cs="Arial"/>
          <w:lang w:val="x-none"/>
        </w:rPr>
      </w:pPr>
      <w:r w:rsidRPr="00BE188B">
        <w:rPr>
          <w:rFonts w:ascii="Arial" w:hAnsi="Arial" w:cs="Arial"/>
        </w:rPr>
        <w:t xml:space="preserve">V případě „konečné“ faktury bude její součástí také </w:t>
      </w:r>
      <w:r w:rsidRPr="00BE188B">
        <w:rPr>
          <w:rFonts w:ascii="Arial" w:hAnsi="Arial" w:cs="Arial"/>
          <w:lang w:val="x-none"/>
        </w:rPr>
        <w:t xml:space="preserve">kopie protokolu o </w:t>
      </w:r>
      <w:r w:rsidRPr="00BE188B">
        <w:rPr>
          <w:rFonts w:ascii="Arial" w:hAnsi="Arial" w:cs="Arial"/>
        </w:rPr>
        <w:t xml:space="preserve">předání a převzetí </w:t>
      </w:r>
      <w:r w:rsidRPr="00BE188B">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8" w:name="_Hlk13050286"/>
      <w:r w:rsidR="0029535F" w:rsidRPr="00BE188B">
        <w:rPr>
          <w:rFonts w:ascii="Arial" w:hAnsi="Arial" w:cs="Arial"/>
        </w:rPr>
        <w:t>uvedeny dle SoD</w:t>
      </w:r>
      <w:r w:rsidR="0029535F" w:rsidRPr="00BE188B">
        <w:rPr>
          <w:rFonts w:ascii="Arial" w:hAnsi="Arial" w:cs="Arial"/>
          <w:lang w:val="x-none"/>
        </w:rPr>
        <w:t>.</w:t>
      </w:r>
      <w:bookmarkEnd w:id="18"/>
    </w:p>
    <w:p w14:paraId="0DE69530" w14:textId="757B937D" w:rsidR="00CC70FE" w:rsidRPr="00BE188B" w:rsidRDefault="00CC70FE" w:rsidP="00381351">
      <w:pPr>
        <w:pStyle w:val="Odstavecseseznamem"/>
        <w:numPr>
          <w:ilvl w:val="0"/>
          <w:numId w:val="12"/>
        </w:numPr>
        <w:jc w:val="both"/>
        <w:rPr>
          <w:rFonts w:ascii="Arial" w:hAnsi="Arial" w:cs="Arial"/>
        </w:rPr>
      </w:pPr>
      <w:r w:rsidRPr="00BE188B">
        <w:rPr>
          <w:rFonts w:ascii="Arial" w:hAnsi="Arial" w:cs="Arial"/>
        </w:rPr>
        <w:t xml:space="preserve">Na faktuře pro objednatele </w:t>
      </w:r>
      <w:r w:rsidR="007F47C8" w:rsidRPr="00BE188B">
        <w:rPr>
          <w:rFonts w:ascii="Arial" w:hAnsi="Arial" w:cs="Arial"/>
        </w:rPr>
        <w:t xml:space="preserve">č. 1 </w:t>
      </w:r>
      <w:r w:rsidRPr="00BE188B">
        <w:rPr>
          <w:rFonts w:ascii="Arial" w:hAnsi="Arial" w:cs="Arial"/>
        </w:rPr>
        <w:t>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lastRenderedPageBreak/>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146E4143" w:rsidR="00CC70FE"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8B56B5">
        <w:rPr>
          <w:rFonts w:ascii="Arial" w:hAnsi="Arial" w:cs="Arial"/>
        </w:rPr>
        <w:t>S</w:t>
      </w:r>
      <w:r w:rsidR="007F47C8">
        <w:rPr>
          <w:rFonts w:ascii="Arial" w:hAnsi="Arial" w:cs="Arial"/>
        </w:rPr>
        <w:t>tátní pozemkový úřad, Krajský pozemkový úřad pro Zlínský kraj</w:t>
      </w:r>
      <w:r w:rsidR="0007027E">
        <w:rPr>
          <w:rFonts w:ascii="Arial" w:hAnsi="Arial" w:cs="Arial"/>
        </w:rPr>
        <w:t>,</w:t>
      </w:r>
      <w:r w:rsidR="007F47C8">
        <w:rPr>
          <w:rFonts w:ascii="Arial" w:hAnsi="Arial" w:cs="Arial"/>
        </w:rPr>
        <w:t xml:space="preserve"> </w:t>
      </w:r>
      <w:proofErr w:type="spellStart"/>
      <w:r w:rsidR="007F47C8">
        <w:rPr>
          <w:rFonts w:ascii="Arial" w:hAnsi="Arial" w:cs="Arial"/>
        </w:rPr>
        <w:t>Zarámí</w:t>
      </w:r>
      <w:proofErr w:type="spellEnd"/>
      <w:r w:rsidR="007F47C8">
        <w:rPr>
          <w:rFonts w:ascii="Arial" w:hAnsi="Arial" w:cs="Arial"/>
        </w:rPr>
        <w:t xml:space="preserve"> 88, 760 41</w:t>
      </w:r>
      <w:r w:rsidR="00CB3F3B">
        <w:rPr>
          <w:rFonts w:ascii="Arial" w:hAnsi="Arial" w:cs="Arial"/>
        </w:rPr>
        <w:t xml:space="preserve"> Zlín.</w:t>
      </w:r>
    </w:p>
    <w:p w14:paraId="502680B2" w14:textId="77777777" w:rsidR="001C3204" w:rsidRPr="00BE188B" w:rsidRDefault="001C3204" w:rsidP="001C3204">
      <w:pPr>
        <w:pStyle w:val="Odstavecseseznamem"/>
        <w:jc w:val="both"/>
        <w:rPr>
          <w:rFonts w:ascii="Arial" w:hAnsi="Arial" w:cs="Arial"/>
        </w:rPr>
      </w:pPr>
      <w:r w:rsidRPr="00BE188B">
        <w:rPr>
          <w:rFonts w:ascii="Arial" w:hAnsi="Arial" w:cs="Arial"/>
        </w:rPr>
        <w:t>Na faktuře pro objednatele č. 2 bude zhotovitel uvádět:</w:t>
      </w:r>
    </w:p>
    <w:p w14:paraId="702401A1" w14:textId="77777777" w:rsidR="001C3204" w:rsidRPr="00BE188B" w:rsidRDefault="001C3204" w:rsidP="001C3204">
      <w:pPr>
        <w:pStyle w:val="Odstavecseseznamem"/>
        <w:jc w:val="both"/>
        <w:rPr>
          <w:rFonts w:ascii="Arial" w:hAnsi="Arial" w:cs="Arial"/>
        </w:rPr>
      </w:pPr>
      <w:r w:rsidRPr="00BE188B">
        <w:rPr>
          <w:rFonts w:ascii="Arial" w:hAnsi="Arial" w:cs="Arial"/>
        </w:rPr>
        <w:t>Odběratel: Ředitelství silnic a dálnic ČR, Na Pankráci 546/56, 145 05 Praha 4 – Nusle</w:t>
      </w:r>
    </w:p>
    <w:p w14:paraId="294827AA" w14:textId="20E24DD2" w:rsidR="001C3204" w:rsidRPr="00BE188B" w:rsidRDefault="001C3204" w:rsidP="001C3204">
      <w:pPr>
        <w:pStyle w:val="Odstavecseseznamem"/>
        <w:jc w:val="both"/>
        <w:rPr>
          <w:rFonts w:ascii="Arial" w:hAnsi="Arial" w:cs="Arial"/>
        </w:rPr>
      </w:pPr>
      <w:r w:rsidRPr="00BE188B">
        <w:rPr>
          <w:rFonts w:ascii="Arial" w:hAnsi="Arial" w:cs="Arial"/>
        </w:rPr>
        <w:t xml:space="preserve">Faktury budou zasílány na adresu: Ředitelství silnic a dálnic ČR, Správa Zlín, Fügnerovo nábřeží 5476, 760 01 Zlín. </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9"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9"/>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1AE406CA" w14:textId="53770BCF" w:rsidR="00E6175B" w:rsidRPr="00E91682" w:rsidRDefault="002239DD" w:rsidP="006B54C6">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8E52D27" w14:textId="228F8F71" w:rsidR="00245C7B" w:rsidRPr="00BE188B" w:rsidRDefault="00325832" w:rsidP="006B54C6">
      <w:pPr>
        <w:jc w:val="center"/>
        <w:rPr>
          <w:rFonts w:ascii="Arial" w:hAnsi="Arial" w:cs="Arial"/>
          <w:b/>
          <w:u w:val="single"/>
        </w:rPr>
      </w:pPr>
      <w:r w:rsidRPr="00BE188B">
        <w:rPr>
          <w:rFonts w:ascii="Arial" w:hAnsi="Arial" w:cs="Arial"/>
          <w:b/>
          <w:u w:val="single"/>
        </w:rPr>
        <w:t>Čl.</w:t>
      </w:r>
      <w:r w:rsidR="004C043C" w:rsidRPr="00BE188B">
        <w:rPr>
          <w:rFonts w:ascii="Arial" w:hAnsi="Arial" w:cs="Arial"/>
          <w:b/>
          <w:u w:val="single"/>
        </w:rPr>
        <w:t xml:space="preserve"> </w:t>
      </w:r>
      <w:r w:rsidRPr="00BE188B">
        <w:rPr>
          <w:rFonts w:ascii="Arial" w:hAnsi="Arial" w:cs="Arial"/>
          <w:b/>
          <w:u w:val="single"/>
        </w:rPr>
        <w:t>V</w:t>
      </w:r>
      <w:r w:rsidR="006B54C6" w:rsidRPr="00BE188B">
        <w:rPr>
          <w:rFonts w:ascii="Arial" w:hAnsi="Arial" w:cs="Arial"/>
          <w:b/>
          <w:u w:val="single"/>
        </w:rPr>
        <w:t xml:space="preserve"> </w:t>
      </w:r>
      <w:r w:rsidR="005643D1" w:rsidRPr="00BE188B">
        <w:rPr>
          <w:rFonts w:ascii="Arial" w:hAnsi="Arial" w:cs="Arial"/>
          <w:b/>
          <w:u w:val="single"/>
        </w:rPr>
        <w:t>Doba plnění</w:t>
      </w:r>
    </w:p>
    <w:p w14:paraId="0A9DC5A3" w14:textId="4F50D275" w:rsidR="002239DD" w:rsidRPr="00BE188B" w:rsidRDefault="002239DD" w:rsidP="002239DD">
      <w:pPr>
        <w:pStyle w:val="Odstavecseseznamem"/>
        <w:numPr>
          <w:ilvl w:val="0"/>
          <w:numId w:val="30"/>
        </w:numPr>
        <w:spacing w:after="0"/>
        <w:jc w:val="both"/>
        <w:rPr>
          <w:rFonts w:ascii="Arial" w:hAnsi="Arial" w:cs="Arial"/>
        </w:rPr>
      </w:pPr>
      <w:r w:rsidRPr="00BE188B">
        <w:rPr>
          <w:rFonts w:ascii="Arial" w:hAnsi="Arial" w:cs="Arial"/>
        </w:rPr>
        <w:t xml:space="preserve">Objednatel </w:t>
      </w:r>
      <w:r w:rsidR="00BD0314" w:rsidRPr="00BE188B">
        <w:rPr>
          <w:rFonts w:ascii="Arial" w:hAnsi="Arial" w:cs="Arial"/>
        </w:rPr>
        <w:t xml:space="preserve">č. 1 </w:t>
      </w:r>
      <w:r w:rsidRPr="00BE188B">
        <w:rPr>
          <w:rFonts w:ascii="Arial" w:hAnsi="Arial" w:cs="Arial"/>
        </w:rPr>
        <w:t xml:space="preserve">se zavazuje předat staveniště dle čl. V odst. 4 této smlouvy. Zhotovitel je povinen zahájit a ukončit práce ve lhůtách dle čl. V odst. 4 této smlouvy. Zhotovitel je povinen provést ve lhůtě pro dokončení díla úplné dokončení a předání díla objednateli </w:t>
      </w:r>
      <w:r w:rsidR="003B22C3" w:rsidRPr="00BE188B">
        <w:rPr>
          <w:rFonts w:ascii="Arial" w:hAnsi="Arial" w:cs="Arial"/>
        </w:rPr>
        <w:t xml:space="preserve">č. 1 </w:t>
      </w:r>
      <w:r w:rsidRPr="00BE188B">
        <w:rPr>
          <w:rFonts w:ascii="Arial" w:hAnsi="Arial" w:cs="Arial"/>
        </w:rPr>
        <w:t xml:space="preserve">včetně odstranění případných vad a nedodělků a vyklizení staveniště. </w:t>
      </w:r>
    </w:p>
    <w:p w14:paraId="61B3AFF7" w14:textId="3B11A4BF" w:rsidR="002239DD" w:rsidRPr="00F56592" w:rsidRDefault="002239DD" w:rsidP="002239DD">
      <w:pPr>
        <w:numPr>
          <w:ilvl w:val="0"/>
          <w:numId w:val="30"/>
        </w:numPr>
        <w:spacing w:after="0"/>
        <w:contextualSpacing/>
        <w:jc w:val="both"/>
        <w:rPr>
          <w:rFonts w:ascii="Arial" w:hAnsi="Arial" w:cs="Arial"/>
        </w:rPr>
      </w:pPr>
      <w:r w:rsidRPr="00BE188B">
        <w:rPr>
          <w:rFonts w:ascii="Arial" w:hAnsi="Arial" w:cs="Arial"/>
        </w:rPr>
        <w:t xml:space="preserve">Objednatel </w:t>
      </w:r>
      <w:r w:rsidR="002E48B8" w:rsidRPr="00BE188B">
        <w:rPr>
          <w:rFonts w:ascii="Arial" w:hAnsi="Arial" w:cs="Arial"/>
        </w:rPr>
        <w:t xml:space="preserve">č. 1 </w:t>
      </w:r>
      <w:r w:rsidRPr="00BE188B">
        <w:rPr>
          <w:rFonts w:ascii="Arial" w:hAnsi="Arial" w:cs="Arial"/>
        </w:rPr>
        <w:t xml:space="preserve">má právo vydat příkaz k zastavení nebo přerušení prací na nezbytně nutnou dobu v kterékoliv fázi výstavby. V případě, že zhotovitel </w:t>
      </w:r>
      <w:proofErr w:type="gramStart"/>
      <w:r w:rsidRPr="00BE188B">
        <w:rPr>
          <w:rFonts w:ascii="Arial" w:hAnsi="Arial" w:cs="Arial"/>
        </w:rPr>
        <w:t>přeruší</w:t>
      </w:r>
      <w:proofErr w:type="gramEnd"/>
      <w:r w:rsidRPr="00BE188B">
        <w:rPr>
          <w:rFonts w:ascii="Arial" w:hAnsi="Arial" w:cs="Arial"/>
        </w:rPr>
        <w:t xml:space="preserve"> práce na předmětu díla z důvodů na jeho straně, nebo z důvodu nepředvídatelných a zároveň neodvratitelných okolností nezávislých na vůli zhotovitele, nebo na příkaz objednatele</w:t>
      </w:r>
      <w:r w:rsidR="00F01379" w:rsidRPr="00BE188B">
        <w:rPr>
          <w:rFonts w:ascii="Arial" w:hAnsi="Arial" w:cs="Arial"/>
        </w:rPr>
        <w:t xml:space="preserve"> č. 1</w:t>
      </w:r>
      <w:r w:rsidRPr="00BE188B">
        <w:rPr>
          <w:rFonts w:ascii="Arial" w:hAnsi="Arial" w:cs="Arial"/>
        </w:rPr>
        <w:t xml:space="preserve"> je zhotovitel povinen do 10 dnů projednat s</w:t>
      </w:r>
      <w:r w:rsidR="00F01379" w:rsidRPr="00BE188B">
        <w:rPr>
          <w:rFonts w:ascii="Arial" w:hAnsi="Arial" w:cs="Arial"/>
        </w:rPr>
        <w:t> </w:t>
      </w:r>
      <w:r w:rsidRPr="00BE188B">
        <w:rPr>
          <w:rFonts w:ascii="Arial" w:hAnsi="Arial" w:cs="Arial"/>
        </w:rPr>
        <w:t>objednatelem</w:t>
      </w:r>
      <w:r w:rsidR="00F01379" w:rsidRPr="00BE188B">
        <w:rPr>
          <w:rFonts w:ascii="Arial" w:hAnsi="Arial" w:cs="Arial"/>
        </w:rPr>
        <w:t xml:space="preserve"> č. 1</w:t>
      </w:r>
      <w:r w:rsidRPr="00BE188B">
        <w:rPr>
          <w:rFonts w:ascii="Arial" w:hAnsi="Arial" w:cs="Arial"/>
        </w:rPr>
        <w:t xml:space="preserve"> důvod přerušení a dohodnout s ním lhůtu pro opětovné zahájení prací na díle. Dohoda bude provedena písemnou formou a bude obsahovat důvod přerušení a lhůtu opětného zahájení prací. </w:t>
      </w:r>
      <w:r w:rsidRPr="00BE188B">
        <w:rPr>
          <w:rFonts w:ascii="Arial" w:hAnsi="Arial" w:cs="Arial"/>
        </w:rPr>
        <w:lastRenderedPageBreak/>
        <w:t xml:space="preserve">Nedojde-li k dohodě, stanoví objednatel </w:t>
      </w:r>
      <w:r w:rsidR="0050269E" w:rsidRPr="00BE188B">
        <w:rPr>
          <w:rFonts w:ascii="Arial" w:hAnsi="Arial" w:cs="Arial"/>
        </w:rPr>
        <w:t xml:space="preserve">č. 1 </w:t>
      </w:r>
      <w:r w:rsidRPr="00BE188B">
        <w:rPr>
          <w:rFonts w:ascii="Arial" w:hAnsi="Arial" w:cs="Arial"/>
        </w:rPr>
        <w:t xml:space="preserve">písemně </w:t>
      </w:r>
      <w:r w:rsidRPr="00F56592">
        <w:rPr>
          <w:rFonts w:ascii="Arial" w:hAnsi="Arial" w:cs="Arial"/>
        </w:rPr>
        <w:t>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5956A091" w14:textId="0AFCEC55" w:rsidR="002239DD" w:rsidRPr="00B42C45" w:rsidRDefault="002239DD" w:rsidP="00B42C45">
      <w:pPr>
        <w:numPr>
          <w:ilvl w:val="0"/>
          <w:numId w:val="30"/>
        </w:numPr>
        <w:contextualSpacing/>
        <w:jc w:val="both"/>
        <w:rPr>
          <w:rFonts w:ascii="Arial" w:hAnsi="Arial" w:cs="Arial"/>
        </w:rPr>
      </w:pPr>
      <w:r w:rsidRPr="00F56592">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w:t>
      </w:r>
      <w:r w:rsidRPr="00BE188B">
        <w:rPr>
          <w:rFonts w:ascii="Arial" w:hAnsi="Arial" w:cs="Arial"/>
        </w:rPr>
        <w:t xml:space="preserve">objednatel </w:t>
      </w:r>
      <w:r w:rsidR="008C4DE9" w:rsidRPr="00BE188B">
        <w:rPr>
          <w:rFonts w:ascii="Arial" w:hAnsi="Arial" w:cs="Arial"/>
        </w:rPr>
        <w:t xml:space="preserve">č. 1 </w:t>
      </w:r>
      <w:r w:rsidRPr="00BE188B">
        <w:rPr>
          <w:rFonts w:ascii="Arial" w:hAnsi="Arial" w:cs="Arial"/>
        </w:rPr>
        <w:t xml:space="preserve">na návrh zhotovitele případně i bez návrhu. Záměr přerušit práce musí zhotovitel doručit písemně objednateli </w:t>
      </w:r>
      <w:r w:rsidR="008C4DE9" w:rsidRPr="00BE188B">
        <w:rPr>
          <w:rFonts w:ascii="Arial" w:hAnsi="Arial" w:cs="Arial"/>
        </w:rPr>
        <w:t xml:space="preserve">č. 1 </w:t>
      </w:r>
      <w:r w:rsidRPr="00BE188B">
        <w:rPr>
          <w:rFonts w:ascii="Arial" w:hAnsi="Arial" w:cs="Arial"/>
        </w:rPr>
        <w:t xml:space="preserve">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w:t>
      </w:r>
      <w:r w:rsidR="007E79FD" w:rsidRPr="00BE188B">
        <w:rPr>
          <w:rFonts w:ascii="Arial" w:hAnsi="Arial" w:cs="Arial"/>
        </w:rPr>
        <w:t xml:space="preserve">č. 1 </w:t>
      </w:r>
      <w:r w:rsidRPr="00BE188B">
        <w:rPr>
          <w:rFonts w:ascii="Arial" w:hAnsi="Arial" w:cs="Arial"/>
        </w:rPr>
        <w:t xml:space="preserve">přepočet lhůty pro dokončení a předání stavby. Objednatel se zhotovitelem uzavřou dodatek ke smlouvě s uvedením nových lhůt pro plnění. Neuzavře-li zhotovitel s objednatelem dodatek ke smlouvě s uvedením nových lhůt pro plnění, je objednatel </w:t>
      </w:r>
      <w:r w:rsidR="00A77AE3" w:rsidRPr="00BE188B">
        <w:rPr>
          <w:rFonts w:ascii="Arial" w:hAnsi="Arial" w:cs="Arial"/>
        </w:rPr>
        <w:t xml:space="preserve">č. 1 </w:t>
      </w:r>
      <w:r w:rsidRPr="00BE188B">
        <w:rPr>
          <w:rFonts w:ascii="Arial" w:hAnsi="Arial" w:cs="Arial"/>
        </w:rPr>
        <w:t xml:space="preserve">oprávněn </w:t>
      </w:r>
      <w:r w:rsidRPr="00F56592">
        <w:rPr>
          <w:rFonts w:ascii="Arial" w:hAnsi="Arial" w:cs="Arial"/>
        </w:rPr>
        <w:t>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1A7D7579"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bookmarkStart w:id="20" w:name="_Hlk96425213"/>
      <w:r w:rsidR="006D075F">
        <w:rPr>
          <w:rFonts w:ascii="Arial" w:eastAsiaTheme="minorEastAsia" w:hAnsi="Arial" w:cs="Arial"/>
          <w:lang w:eastAsia="cs-CZ"/>
        </w:rPr>
        <w:tab/>
      </w:r>
      <w:r w:rsidR="006D075F">
        <w:rPr>
          <w:rFonts w:ascii="Arial" w:eastAsiaTheme="minorEastAsia" w:hAnsi="Arial" w:cs="Arial"/>
          <w:lang w:eastAsia="cs-CZ"/>
        </w:rPr>
        <w:tab/>
      </w:r>
      <w:r w:rsidR="006D075F">
        <w:rPr>
          <w:rFonts w:ascii="Arial" w:eastAsiaTheme="minorEastAsia" w:hAnsi="Arial" w:cs="Arial"/>
          <w:lang w:eastAsia="cs-CZ"/>
        </w:rPr>
        <w:tab/>
        <w:t xml:space="preserve">        </w:t>
      </w:r>
      <w:r w:rsidR="006D075F">
        <w:rPr>
          <w:rFonts w:ascii="Arial" w:eastAsiaTheme="minorEastAsia" w:hAnsi="Arial" w:cs="Arial"/>
          <w:b/>
          <w:lang w:eastAsia="cs-CZ"/>
        </w:rPr>
        <w:t xml:space="preserve">5 </w:t>
      </w:r>
      <w:r w:rsidRPr="002239DD">
        <w:rPr>
          <w:rFonts w:ascii="Arial" w:eastAsiaTheme="minorEastAsia" w:hAnsi="Arial" w:cs="Arial"/>
          <w:b/>
          <w:bCs/>
          <w:lang w:eastAsia="cs-CZ"/>
        </w:rPr>
        <w:t>dnů od nabytí účinnosti smlouvy</w:t>
      </w:r>
      <w:bookmarkEnd w:id="20"/>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367CAC27"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bookmarkStart w:id="21" w:name="_Hlk96425248"/>
      <w:r w:rsidR="001F7502">
        <w:rPr>
          <w:rFonts w:ascii="Arial" w:eastAsiaTheme="minorEastAsia" w:hAnsi="Arial" w:cs="Arial"/>
          <w:lang w:eastAsia="cs-CZ"/>
        </w:rPr>
        <w:tab/>
      </w:r>
      <w:r w:rsidR="001F7502">
        <w:rPr>
          <w:rFonts w:ascii="Arial" w:eastAsiaTheme="minorEastAsia" w:hAnsi="Arial" w:cs="Arial"/>
          <w:lang w:eastAsia="cs-CZ"/>
        </w:rPr>
        <w:tab/>
      </w:r>
      <w:r w:rsidR="001F7502">
        <w:rPr>
          <w:rFonts w:ascii="Arial" w:eastAsiaTheme="minorEastAsia" w:hAnsi="Arial" w:cs="Arial"/>
          <w:lang w:eastAsia="cs-CZ"/>
        </w:rPr>
        <w:tab/>
        <w:t xml:space="preserve">      </w:t>
      </w:r>
      <w:r w:rsidR="006D075F">
        <w:rPr>
          <w:rFonts w:ascii="Arial" w:eastAsiaTheme="minorEastAsia" w:hAnsi="Arial" w:cs="Arial"/>
          <w:b/>
          <w:lang w:eastAsia="cs-CZ"/>
        </w:rPr>
        <w:t xml:space="preserve">10 </w:t>
      </w:r>
      <w:r w:rsidRPr="002239DD">
        <w:rPr>
          <w:rFonts w:ascii="Arial" w:eastAsiaTheme="minorEastAsia" w:hAnsi="Arial" w:cs="Arial"/>
          <w:b/>
          <w:bCs/>
          <w:lang w:eastAsia="cs-CZ"/>
        </w:rPr>
        <w:t>dnů od nabytí účinnosti smlouvy</w:t>
      </w:r>
      <w:bookmarkEnd w:id="21"/>
    </w:p>
    <w:p w14:paraId="15DD5EAD" w14:textId="2D319EA3" w:rsidR="002239DD" w:rsidRPr="00DB7AC0" w:rsidRDefault="002239DD" w:rsidP="002239DD">
      <w:pPr>
        <w:numPr>
          <w:ilvl w:val="0"/>
          <w:numId w:val="36"/>
        </w:numPr>
        <w:contextualSpacing/>
        <w:rPr>
          <w:rFonts w:ascii="Arial" w:eastAsiaTheme="minorEastAsia" w:hAnsi="Arial" w:cs="Arial"/>
          <w:lang w:eastAsia="cs-CZ"/>
        </w:rPr>
      </w:pPr>
      <w:r w:rsidRPr="00DB7AC0">
        <w:rPr>
          <w:rFonts w:ascii="Arial" w:eastAsiaTheme="minorEastAsia" w:hAnsi="Arial" w:cs="Arial"/>
          <w:lang w:eastAsia="cs-CZ"/>
        </w:rPr>
        <w:t xml:space="preserve">Lhůta pro dokončení stavebních prací: </w:t>
      </w:r>
      <w:r w:rsidR="00FD3F3B" w:rsidRPr="00DB7AC0">
        <w:rPr>
          <w:rFonts w:ascii="Arial" w:eastAsiaTheme="minorEastAsia" w:hAnsi="Arial" w:cs="Arial"/>
          <w:b/>
          <w:lang w:eastAsia="cs-CZ"/>
        </w:rPr>
        <w:tab/>
      </w:r>
      <w:proofErr w:type="gramStart"/>
      <w:r w:rsidR="00EF5D6C" w:rsidRPr="00DB7AC0">
        <w:rPr>
          <w:rFonts w:ascii="Arial" w:eastAsiaTheme="minorEastAsia" w:hAnsi="Arial" w:cs="Arial"/>
          <w:b/>
          <w:lang w:eastAsia="cs-CZ"/>
        </w:rPr>
        <w:tab/>
      </w:r>
      <w:r w:rsidR="008C6950" w:rsidRPr="00DB7AC0">
        <w:rPr>
          <w:rFonts w:ascii="Arial" w:eastAsiaTheme="minorEastAsia" w:hAnsi="Arial" w:cs="Arial"/>
          <w:b/>
          <w:lang w:eastAsia="cs-CZ"/>
        </w:rPr>
        <w:t xml:space="preserve">  </w:t>
      </w:r>
      <w:r w:rsidR="00C96301" w:rsidRPr="00DB7AC0">
        <w:rPr>
          <w:rFonts w:ascii="Arial" w:eastAsiaTheme="minorEastAsia" w:hAnsi="Arial" w:cs="Arial"/>
          <w:b/>
          <w:lang w:eastAsia="cs-CZ"/>
        </w:rPr>
        <w:t>20</w:t>
      </w:r>
      <w:r w:rsidR="00FD3F3B" w:rsidRPr="00DB7AC0">
        <w:rPr>
          <w:rFonts w:ascii="Arial" w:eastAsiaTheme="minorEastAsia" w:hAnsi="Arial" w:cs="Arial"/>
          <w:b/>
          <w:lang w:eastAsia="cs-CZ"/>
        </w:rPr>
        <w:t>.</w:t>
      </w:r>
      <w:r w:rsidR="00C96301" w:rsidRPr="00DB7AC0">
        <w:rPr>
          <w:rFonts w:ascii="Arial" w:eastAsiaTheme="minorEastAsia" w:hAnsi="Arial" w:cs="Arial"/>
          <w:b/>
          <w:lang w:eastAsia="cs-CZ"/>
        </w:rPr>
        <w:t>11</w:t>
      </w:r>
      <w:r w:rsidR="00FD3F3B" w:rsidRPr="00DB7AC0">
        <w:rPr>
          <w:rFonts w:ascii="Arial" w:eastAsiaTheme="minorEastAsia" w:hAnsi="Arial" w:cs="Arial"/>
          <w:b/>
          <w:lang w:eastAsia="cs-CZ"/>
        </w:rPr>
        <w:t>.2023</w:t>
      </w:r>
      <w:proofErr w:type="gramEnd"/>
    </w:p>
    <w:p w14:paraId="6885C246" w14:textId="7FC1A3A0" w:rsidR="002239DD" w:rsidRPr="00DB7AC0" w:rsidRDefault="002239DD" w:rsidP="002239DD">
      <w:pPr>
        <w:numPr>
          <w:ilvl w:val="0"/>
          <w:numId w:val="36"/>
        </w:numPr>
        <w:contextualSpacing/>
        <w:jc w:val="both"/>
        <w:rPr>
          <w:rFonts w:ascii="Arial" w:eastAsiaTheme="minorEastAsia" w:hAnsi="Arial" w:cs="Arial"/>
          <w:b/>
          <w:bCs/>
          <w:lang w:eastAsia="cs-CZ"/>
        </w:rPr>
      </w:pPr>
      <w:r w:rsidRPr="00DB7AC0">
        <w:rPr>
          <w:rFonts w:ascii="Arial" w:eastAsiaTheme="minorEastAsia" w:hAnsi="Arial" w:cs="Arial"/>
          <w:lang w:eastAsia="cs-CZ"/>
        </w:rPr>
        <w:t xml:space="preserve">Lhůta pro předání a převzetí dokončeného díla: </w:t>
      </w:r>
      <w:r w:rsidR="00EF5D6C" w:rsidRPr="00DB7AC0">
        <w:rPr>
          <w:rFonts w:ascii="Arial" w:eastAsiaTheme="minorEastAsia" w:hAnsi="Arial" w:cs="Arial"/>
          <w:lang w:eastAsia="cs-CZ"/>
        </w:rPr>
        <w:tab/>
      </w:r>
      <w:r w:rsidR="008C6950" w:rsidRPr="00DB7AC0">
        <w:rPr>
          <w:rFonts w:ascii="Arial" w:eastAsiaTheme="minorEastAsia" w:hAnsi="Arial" w:cs="Arial"/>
          <w:lang w:eastAsia="cs-CZ"/>
        </w:rPr>
        <w:t xml:space="preserve">  </w:t>
      </w:r>
      <w:r w:rsidR="008C6950" w:rsidRPr="00DB7AC0">
        <w:rPr>
          <w:rFonts w:ascii="Arial" w:eastAsiaTheme="minorEastAsia" w:hAnsi="Arial" w:cs="Arial"/>
          <w:b/>
          <w:lang w:eastAsia="cs-CZ"/>
        </w:rPr>
        <w:t>20</w:t>
      </w:r>
      <w:r w:rsidR="00EF5D6C" w:rsidRPr="00DB7AC0">
        <w:rPr>
          <w:rFonts w:ascii="Arial" w:eastAsiaTheme="minorEastAsia" w:hAnsi="Arial" w:cs="Arial"/>
          <w:b/>
          <w:lang w:eastAsia="cs-CZ"/>
        </w:rPr>
        <w:t>.</w:t>
      </w:r>
      <w:r w:rsidR="00C96301" w:rsidRPr="00DB7AC0">
        <w:rPr>
          <w:rFonts w:ascii="Arial" w:eastAsiaTheme="minorEastAsia" w:hAnsi="Arial" w:cs="Arial"/>
          <w:b/>
          <w:lang w:eastAsia="cs-CZ"/>
        </w:rPr>
        <w:t>0</w:t>
      </w:r>
      <w:r w:rsidR="00EF5D6C" w:rsidRPr="00DB7AC0">
        <w:rPr>
          <w:rFonts w:ascii="Arial" w:eastAsiaTheme="minorEastAsia" w:hAnsi="Arial" w:cs="Arial"/>
          <w:b/>
          <w:lang w:eastAsia="cs-CZ"/>
        </w:rPr>
        <w:t>1.202</w:t>
      </w:r>
      <w:r w:rsidR="00C96301" w:rsidRPr="00DB7AC0">
        <w:rPr>
          <w:rFonts w:ascii="Arial" w:eastAsiaTheme="minorEastAsia" w:hAnsi="Arial" w:cs="Arial"/>
          <w:b/>
          <w:lang w:eastAsia="cs-CZ"/>
        </w:rPr>
        <w:t>4</w:t>
      </w:r>
    </w:p>
    <w:p w14:paraId="0C0B085A"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35B8D729" w14:textId="36E4C0FD" w:rsidR="006776B5" w:rsidRPr="005E2124" w:rsidRDefault="002239DD" w:rsidP="001052D9">
      <w:pPr>
        <w:ind w:left="720"/>
        <w:contextualSpacing/>
        <w:jc w:val="both"/>
        <w:rPr>
          <w:rFonts w:ascii="Arial" w:eastAsiaTheme="minorEastAsia" w:hAnsi="Arial" w:cs="Arial"/>
          <w:lang w:eastAsia="cs-CZ"/>
        </w:rPr>
      </w:pPr>
      <w:r w:rsidRPr="005E2124">
        <w:rPr>
          <w:rFonts w:ascii="Arial" w:eastAsiaTheme="minorEastAsia" w:hAnsi="Arial" w:cs="Arial"/>
          <w:lang w:eastAsia="cs-CZ"/>
        </w:rPr>
        <w:t>Uzlové body – definované fáze výstavby díla či jen objektu:</w:t>
      </w:r>
    </w:p>
    <w:p w14:paraId="47CF0FCF" w14:textId="436E6019" w:rsidR="006776B5" w:rsidRPr="005E2124" w:rsidRDefault="00B34855" w:rsidP="002239DD">
      <w:pPr>
        <w:ind w:left="720"/>
        <w:contextualSpacing/>
        <w:jc w:val="both"/>
        <w:rPr>
          <w:rFonts w:ascii="Arial" w:eastAsiaTheme="minorEastAsia" w:hAnsi="Arial" w:cs="Arial"/>
          <w:u w:val="single"/>
          <w:lang w:eastAsia="cs-CZ"/>
        </w:rPr>
      </w:pPr>
      <w:r w:rsidRPr="005E2124">
        <w:rPr>
          <w:rFonts w:ascii="Arial" w:eastAsiaTheme="minorEastAsia" w:hAnsi="Arial" w:cs="Arial"/>
          <w:u w:val="single"/>
          <w:lang w:eastAsia="cs-CZ"/>
        </w:rPr>
        <w:t xml:space="preserve">Termín plnění </w:t>
      </w:r>
      <w:r w:rsidR="00CD7999" w:rsidRPr="005E2124">
        <w:rPr>
          <w:rFonts w:ascii="Arial" w:eastAsiaTheme="minorEastAsia" w:hAnsi="Arial" w:cs="Arial"/>
          <w:u w:val="single"/>
          <w:lang w:eastAsia="cs-CZ"/>
        </w:rPr>
        <w:t>30</w:t>
      </w:r>
      <w:r w:rsidR="006F2267" w:rsidRPr="005E2124">
        <w:rPr>
          <w:rFonts w:ascii="Arial" w:eastAsiaTheme="minorEastAsia" w:hAnsi="Arial" w:cs="Arial"/>
          <w:u w:val="single"/>
          <w:lang w:eastAsia="cs-CZ"/>
        </w:rPr>
        <w:t>.</w:t>
      </w:r>
      <w:r w:rsidR="00931C36" w:rsidRPr="005E2124">
        <w:rPr>
          <w:rFonts w:ascii="Arial" w:eastAsiaTheme="minorEastAsia" w:hAnsi="Arial" w:cs="Arial"/>
          <w:u w:val="single"/>
          <w:lang w:eastAsia="cs-CZ"/>
        </w:rPr>
        <w:t>1</w:t>
      </w:r>
      <w:r w:rsidR="00CD7999" w:rsidRPr="005E2124">
        <w:rPr>
          <w:rFonts w:ascii="Arial" w:eastAsiaTheme="minorEastAsia" w:hAnsi="Arial" w:cs="Arial"/>
          <w:u w:val="single"/>
          <w:lang w:eastAsia="cs-CZ"/>
        </w:rPr>
        <w:t>0</w:t>
      </w:r>
      <w:r w:rsidR="00931C36" w:rsidRPr="005E2124">
        <w:rPr>
          <w:rFonts w:ascii="Arial" w:eastAsiaTheme="minorEastAsia" w:hAnsi="Arial" w:cs="Arial"/>
          <w:u w:val="single"/>
          <w:lang w:eastAsia="cs-CZ"/>
        </w:rPr>
        <w:t>.2023</w:t>
      </w:r>
      <w:r w:rsidR="001052D9" w:rsidRPr="005E2124">
        <w:rPr>
          <w:rFonts w:ascii="Arial" w:eastAsiaTheme="minorEastAsia" w:hAnsi="Arial" w:cs="Arial"/>
          <w:u w:val="single"/>
          <w:lang w:eastAsia="cs-CZ"/>
        </w:rPr>
        <w:t>:</w:t>
      </w:r>
    </w:p>
    <w:p w14:paraId="44A2423B" w14:textId="7B69EE1C" w:rsidR="007710AB" w:rsidRPr="005E2124" w:rsidRDefault="00931C36" w:rsidP="002239DD">
      <w:pPr>
        <w:ind w:left="720"/>
        <w:contextualSpacing/>
        <w:jc w:val="both"/>
        <w:rPr>
          <w:rFonts w:ascii="Arial" w:eastAsiaTheme="minorEastAsia" w:hAnsi="Arial" w:cs="Arial"/>
          <w:lang w:eastAsia="cs-CZ"/>
        </w:rPr>
      </w:pPr>
      <w:r w:rsidRPr="005E2124">
        <w:rPr>
          <w:rFonts w:ascii="Arial" w:eastAsiaTheme="minorEastAsia" w:hAnsi="Arial" w:cs="Arial"/>
          <w:lang w:eastAsia="cs-CZ"/>
        </w:rPr>
        <w:t xml:space="preserve">rozpracovanost </w:t>
      </w:r>
      <w:r w:rsidR="006776B5" w:rsidRPr="005E2124">
        <w:rPr>
          <w:rFonts w:ascii="Arial" w:eastAsiaTheme="minorEastAsia" w:hAnsi="Arial" w:cs="Arial"/>
          <w:lang w:eastAsia="cs-CZ"/>
        </w:rPr>
        <w:tab/>
      </w:r>
      <w:r w:rsidRPr="005E2124">
        <w:rPr>
          <w:rFonts w:ascii="Arial" w:eastAsiaTheme="minorEastAsia" w:hAnsi="Arial" w:cs="Arial"/>
          <w:lang w:eastAsia="cs-CZ"/>
        </w:rPr>
        <w:t>SO 1.1</w:t>
      </w:r>
      <w:r w:rsidR="00454753" w:rsidRPr="005E2124">
        <w:rPr>
          <w:rFonts w:ascii="Arial" w:eastAsiaTheme="minorEastAsia" w:hAnsi="Arial" w:cs="Arial"/>
          <w:lang w:eastAsia="cs-CZ"/>
        </w:rPr>
        <w:t xml:space="preserve"> Hráz </w:t>
      </w:r>
      <w:r w:rsidR="006776B5" w:rsidRPr="005E2124">
        <w:rPr>
          <w:rFonts w:ascii="Arial" w:eastAsiaTheme="minorEastAsia" w:hAnsi="Arial" w:cs="Arial"/>
          <w:lang w:eastAsia="cs-CZ"/>
        </w:rPr>
        <w:tab/>
      </w:r>
      <w:r w:rsidR="006776B5" w:rsidRPr="005E2124">
        <w:rPr>
          <w:rFonts w:ascii="Arial" w:eastAsiaTheme="minorEastAsia" w:hAnsi="Arial" w:cs="Arial"/>
          <w:lang w:eastAsia="cs-CZ"/>
        </w:rPr>
        <w:tab/>
      </w:r>
      <w:r w:rsidR="006776B5" w:rsidRPr="005E2124">
        <w:rPr>
          <w:rFonts w:ascii="Arial" w:eastAsiaTheme="minorEastAsia" w:hAnsi="Arial" w:cs="Arial"/>
          <w:lang w:eastAsia="cs-CZ"/>
        </w:rPr>
        <w:tab/>
      </w:r>
      <w:r w:rsidR="00454753" w:rsidRPr="005E2124">
        <w:rPr>
          <w:rFonts w:ascii="Arial" w:eastAsiaTheme="minorEastAsia" w:hAnsi="Arial" w:cs="Arial"/>
          <w:lang w:eastAsia="cs-CZ"/>
        </w:rPr>
        <w:t>v objemu 20%</w:t>
      </w:r>
    </w:p>
    <w:p w14:paraId="097F8E30" w14:textId="29E0A38B" w:rsidR="00003930" w:rsidRPr="005E2124" w:rsidRDefault="00003930" w:rsidP="002239DD">
      <w:pPr>
        <w:ind w:left="720"/>
        <w:contextualSpacing/>
        <w:jc w:val="both"/>
        <w:rPr>
          <w:rFonts w:ascii="Arial" w:eastAsiaTheme="minorEastAsia" w:hAnsi="Arial" w:cs="Arial"/>
          <w:lang w:eastAsia="cs-CZ"/>
        </w:rPr>
      </w:pPr>
      <w:r w:rsidRPr="005E2124">
        <w:rPr>
          <w:rFonts w:ascii="Arial" w:eastAsiaTheme="minorEastAsia" w:hAnsi="Arial" w:cs="Arial"/>
          <w:lang w:eastAsia="cs-CZ"/>
        </w:rPr>
        <w:t xml:space="preserve">rozpracovanost </w:t>
      </w:r>
      <w:r w:rsidR="006776B5" w:rsidRPr="005E2124">
        <w:rPr>
          <w:rFonts w:ascii="Arial" w:eastAsiaTheme="minorEastAsia" w:hAnsi="Arial" w:cs="Arial"/>
          <w:lang w:eastAsia="cs-CZ"/>
        </w:rPr>
        <w:tab/>
      </w:r>
      <w:r w:rsidRPr="005E2124">
        <w:rPr>
          <w:rFonts w:ascii="Arial" w:eastAsiaTheme="minorEastAsia" w:hAnsi="Arial" w:cs="Arial"/>
          <w:lang w:eastAsia="cs-CZ"/>
        </w:rPr>
        <w:t>SO</w:t>
      </w:r>
      <w:r w:rsidR="006776B5" w:rsidRPr="005E2124">
        <w:rPr>
          <w:rFonts w:ascii="Arial" w:eastAsiaTheme="minorEastAsia" w:hAnsi="Arial" w:cs="Arial"/>
          <w:lang w:eastAsia="cs-CZ"/>
        </w:rPr>
        <w:t xml:space="preserve"> 1.2 Sdružený objekt </w:t>
      </w:r>
      <w:r w:rsidR="006776B5" w:rsidRPr="005E2124">
        <w:rPr>
          <w:rFonts w:ascii="Arial" w:eastAsiaTheme="minorEastAsia" w:hAnsi="Arial" w:cs="Arial"/>
          <w:lang w:eastAsia="cs-CZ"/>
        </w:rPr>
        <w:tab/>
        <w:t>v objemu 100%</w:t>
      </w:r>
    </w:p>
    <w:p w14:paraId="4A6E421B" w14:textId="6900AC32" w:rsidR="006776B5" w:rsidRPr="005E2124" w:rsidRDefault="006776B5" w:rsidP="002239DD">
      <w:pPr>
        <w:ind w:left="720"/>
        <w:contextualSpacing/>
        <w:jc w:val="both"/>
        <w:rPr>
          <w:rFonts w:ascii="Arial" w:eastAsiaTheme="minorEastAsia" w:hAnsi="Arial" w:cs="Arial"/>
          <w:lang w:eastAsia="cs-CZ"/>
        </w:rPr>
      </w:pPr>
      <w:r w:rsidRPr="005E2124">
        <w:rPr>
          <w:rFonts w:ascii="Arial" w:eastAsiaTheme="minorEastAsia" w:hAnsi="Arial" w:cs="Arial"/>
          <w:lang w:eastAsia="cs-CZ"/>
        </w:rPr>
        <w:t xml:space="preserve">rozpracovanost </w:t>
      </w:r>
      <w:r w:rsidRPr="005E2124">
        <w:rPr>
          <w:rFonts w:ascii="Arial" w:eastAsiaTheme="minorEastAsia" w:hAnsi="Arial" w:cs="Arial"/>
          <w:lang w:eastAsia="cs-CZ"/>
        </w:rPr>
        <w:tab/>
        <w:t>SO 1.3 Úprava zátopy</w:t>
      </w:r>
      <w:r w:rsidRPr="005E2124">
        <w:rPr>
          <w:rFonts w:ascii="Arial" w:eastAsiaTheme="minorEastAsia" w:hAnsi="Arial" w:cs="Arial"/>
          <w:lang w:eastAsia="cs-CZ"/>
        </w:rPr>
        <w:tab/>
        <w:t xml:space="preserve">v objemu </w:t>
      </w:r>
      <w:r w:rsidR="00947BF3" w:rsidRPr="005E2124">
        <w:rPr>
          <w:rFonts w:ascii="Arial" w:eastAsiaTheme="minorEastAsia" w:hAnsi="Arial" w:cs="Arial"/>
          <w:lang w:eastAsia="cs-CZ"/>
        </w:rPr>
        <w:t>10%</w:t>
      </w:r>
    </w:p>
    <w:p w14:paraId="3EB8915C" w14:textId="61093043" w:rsidR="00947BF3" w:rsidRPr="005E2124" w:rsidRDefault="00947BF3" w:rsidP="002239DD">
      <w:pPr>
        <w:ind w:left="720"/>
        <w:contextualSpacing/>
        <w:jc w:val="both"/>
        <w:rPr>
          <w:rFonts w:ascii="Arial" w:eastAsiaTheme="minorEastAsia" w:hAnsi="Arial" w:cs="Arial"/>
          <w:lang w:eastAsia="cs-CZ"/>
        </w:rPr>
      </w:pPr>
      <w:r w:rsidRPr="005E2124">
        <w:rPr>
          <w:rFonts w:ascii="Arial" w:eastAsiaTheme="minorEastAsia" w:hAnsi="Arial" w:cs="Arial"/>
          <w:lang w:eastAsia="cs-CZ"/>
        </w:rPr>
        <w:t xml:space="preserve">rozpracovanost </w:t>
      </w:r>
      <w:r w:rsidRPr="005E2124">
        <w:rPr>
          <w:rFonts w:ascii="Arial" w:eastAsiaTheme="minorEastAsia" w:hAnsi="Arial" w:cs="Arial"/>
          <w:lang w:eastAsia="cs-CZ"/>
        </w:rPr>
        <w:tab/>
        <w:t>SO 1.4 Tůň</w:t>
      </w:r>
      <w:r w:rsidRPr="005E2124">
        <w:rPr>
          <w:rFonts w:ascii="Arial" w:eastAsiaTheme="minorEastAsia" w:hAnsi="Arial" w:cs="Arial"/>
          <w:lang w:eastAsia="cs-CZ"/>
        </w:rPr>
        <w:tab/>
      </w:r>
      <w:r w:rsidRPr="005E2124">
        <w:rPr>
          <w:rFonts w:ascii="Arial" w:eastAsiaTheme="minorEastAsia" w:hAnsi="Arial" w:cs="Arial"/>
          <w:lang w:eastAsia="cs-CZ"/>
        </w:rPr>
        <w:tab/>
      </w:r>
      <w:r w:rsidRPr="005E2124">
        <w:rPr>
          <w:rFonts w:ascii="Arial" w:eastAsiaTheme="minorEastAsia" w:hAnsi="Arial" w:cs="Arial"/>
          <w:lang w:eastAsia="cs-CZ"/>
        </w:rPr>
        <w:tab/>
        <w:t>v objemu 100%</w:t>
      </w:r>
    </w:p>
    <w:p w14:paraId="63EA06D9" w14:textId="77777777" w:rsidR="00855BEF" w:rsidRPr="005E2124" w:rsidRDefault="00855BEF" w:rsidP="002239DD">
      <w:pPr>
        <w:ind w:left="720"/>
        <w:contextualSpacing/>
        <w:jc w:val="both"/>
        <w:rPr>
          <w:rFonts w:ascii="Arial" w:eastAsiaTheme="minorEastAsia" w:hAnsi="Arial" w:cs="Arial"/>
          <w:lang w:eastAsia="cs-CZ"/>
        </w:rPr>
      </w:pPr>
    </w:p>
    <w:p w14:paraId="51819388" w14:textId="5C93E81E" w:rsidR="009072E0" w:rsidRPr="005E2124" w:rsidRDefault="00855BEF" w:rsidP="009072E0">
      <w:pPr>
        <w:ind w:left="720"/>
        <w:contextualSpacing/>
        <w:jc w:val="both"/>
        <w:rPr>
          <w:rFonts w:ascii="Arial" w:eastAsiaTheme="minorEastAsia" w:hAnsi="Arial" w:cs="Arial"/>
          <w:u w:val="single"/>
          <w:lang w:eastAsia="cs-CZ"/>
        </w:rPr>
      </w:pPr>
      <w:r w:rsidRPr="005E2124">
        <w:rPr>
          <w:rFonts w:ascii="Arial" w:eastAsiaTheme="minorEastAsia" w:hAnsi="Arial" w:cs="Arial"/>
          <w:u w:val="single"/>
          <w:lang w:eastAsia="cs-CZ"/>
        </w:rPr>
        <w:t xml:space="preserve">Termín plnění </w:t>
      </w:r>
      <w:r w:rsidR="00CD7999" w:rsidRPr="005E2124">
        <w:rPr>
          <w:rFonts w:ascii="Arial" w:eastAsiaTheme="minorEastAsia" w:hAnsi="Arial" w:cs="Arial"/>
          <w:u w:val="single"/>
          <w:lang w:eastAsia="cs-CZ"/>
        </w:rPr>
        <w:t>20</w:t>
      </w:r>
      <w:r w:rsidRPr="005E2124">
        <w:rPr>
          <w:rFonts w:ascii="Arial" w:eastAsiaTheme="minorEastAsia" w:hAnsi="Arial" w:cs="Arial"/>
          <w:u w:val="single"/>
          <w:lang w:eastAsia="cs-CZ"/>
        </w:rPr>
        <w:t>.</w:t>
      </w:r>
      <w:r w:rsidR="00CD7999" w:rsidRPr="005E2124">
        <w:rPr>
          <w:rFonts w:ascii="Arial" w:eastAsiaTheme="minorEastAsia" w:hAnsi="Arial" w:cs="Arial"/>
          <w:u w:val="single"/>
          <w:lang w:eastAsia="cs-CZ"/>
        </w:rPr>
        <w:t>11</w:t>
      </w:r>
      <w:r w:rsidRPr="005E2124">
        <w:rPr>
          <w:rFonts w:ascii="Arial" w:eastAsiaTheme="minorEastAsia" w:hAnsi="Arial" w:cs="Arial"/>
          <w:u w:val="single"/>
          <w:lang w:eastAsia="cs-CZ"/>
        </w:rPr>
        <w:t>.202</w:t>
      </w:r>
      <w:r w:rsidR="00CD7999" w:rsidRPr="005E2124">
        <w:rPr>
          <w:rFonts w:ascii="Arial" w:eastAsiaTheme="minorEastAsia" w:hAnsi="Arial" w:cs="Arial"/>
          <w:u w:val="single"/>
          <w:lang w:eastAsia="cs-CZ"/>
        </w:rPr>
        <w:t>3</w:t>
      </w:r>
      <w:r w:rsidR="001052D9" w:rsidRPr="005E2124">
        <w:rPr>
          <w:rFonts w:ascii="Arial" w:eastAsiaTheme="minorEastAsia" w:hAnsi="Arial" w:cs="Arial"/>
          <w:u w:val="single"/>
          <w:lang w:eastAsia="cs-CZ"/>
        </w:rPr>
        <w:t>:</w:t>
      </w:r>
      <w:r w:rsidR="009072E0" w:rsidRPr="005E2124">
        <w:rPr>
          <w:rFonts w:ascii="Arial" w:eastAsiaTheme="minorEastAsia" w:hAnsi="Arial" w:cs="Arial"/>
          <w:u w:val="single"/>
          <w:lang w:eastAsia="cs-CZ"/>
        </w:rPr>
        <w:t xml:space="preserve"> </w:t>
      </w:r>
    </w:p>
    <w:p w14:paraId="7F6E2F74" w14:textId="42C33F4F" w:rsidR="009072E0" w:rsidRPr="005E2124" w:rsidRDefault="009072E0" w:rsidP="009072E0">
      <w:pPr>
        <w:ind w:left="720"/>
        <w:contextualSpacing/>
        <w:jc w:val="both"/>
        <w:rPr>
          <w:rFonts w:ascii="Arial" w:eastAsiaTheme="minorEastAsia" w:hAnsi="Arial" w:cs="Arial"/>
          <w:lang w:eastAsia="cs-CZ"/>
        </w:rPr>
      </w:pPr>
      <w:r w:rsidRPr="005E2124">
        <w:rPr>
          <w:rFonts w:ascii="Arial" w:eastAsiaTheme="minorEastAsia" w:hAnsi="Arial" w:cs="Arial"/>
          <w:lang w:eastAsia="cs-CZ"/>
        </w:rPr>
        <w:t xml:space="preserve">rozpracovanost </w:t>
      </w:r>
      <w:r w:rsidRPr="005E2124">
        <w:rPr>
          <w:rFonts w:ascii="Arial" w:eastAsiaTheme="minorEastAsia" w:hAnsi="Arial" w:cs="Arial"/>
          <w:lang w:eastAsia="cs-CZ"/>
        </w:rPr>
        <w:tab/>
        <w:t xml:space="preserve">SO 1.1 Hráz </w:t>
      </w:r>
      <w:r w:rsidRPr="005E2124">
        <w:rPr>
          <w:rFonts w:ascii="Arial" w:eastAsiaTheme="minorEastAsia" w:hAnsi="Arial" w:cs="Arial"/>
          <w:lang w:eastAsia="cs-CZ"/>
        </w:rPr>
        <w:tab/>
      </w:r>
      <w:r w:rsidRPr="005E2124">
        <w:rPr>
          <w:rFonts w:ascii="Arial" w:eastAsiaTheme="minorEastAsia" w:hAnsi="Arial" w:cs="Arial"/>
          <w:lang w:eastAsia="cs-CZ"/>
        </w:rPr>
        <w:tab/>
      </w:r>
      <w:r w:rsidRPr="005E2124">
        <w:rPr>
          <w:rFonts w:ascii="Arial" w:eastAsiaTheme="minorEastAsia" w:hAnsi="Arial" w:cs="Arial"/>
          <w:lang w:eastAsia="cs-CZ"/>
        </w:rPr>
        <w:tab/>
        <w:t xml:space="preserve">v objemu </w:t>
      </w:r>
      <w:r w:rsidRPr="005E2124">
        <w:rPr>
          <w:rFonts w:ascii="Arial" w:eastAsiaTheme="minorEastAsia" w:hAnsi="Arial" w:cs="Arial"/>
          <w:lang w:eastAsia="cs-CZ"/>
        </w:rPr>
        <w:t>8</w:t>
      </w:r>
      <w:r w:rsidRPr="005E2124">
        <w:rPr>
          <w:rFonts w:ascii="Arial" w:eastAsiaTheme="minorEastAsia" w:hAnsi="Arial" w:cs="Arial"/>
          <w:lang w:eastAsia="cs-CZ"/>
        </w:rPr>
        <w:t>0%</w:t>
      </w:r>
    </w:p>
    <w:p w14:paraId="6CF43929" w14:textId="31928994" w:rsidR="009072E0" w:rsidRPr="005E2124" w:rsidRDefault="009072E0" w:rsidP="009072E0">
      <w:pPr>
        <w:ind w:left="720"/>
        <w:contextualSpacing/>
        <w:jc w:val="both"/>
        <w:rPr>
          <w:rFonts w:ascii="Arial" w:eastAsiaTheme="minorEastAsia" w:hAnsi="Arial" w:cs="Arial"/>
          <w:lang w:eastAsia="cs-CZ"/>
        </w:rPr>
      </w:pPr>
      <w:r w:rsidRPr="005E2124">
        <w:rPr>
          <w:rFonts w:ascii="Arial" w:eastAsiaTheme="minorEastAsia" w:hAnsi="Arial" w:cs="Arial"/>
          <w:lang w:eastAsia="cs-CZ"/>
        </w:rPr>
        <w:t xml:space="preserve">rozpracovanost </w:t>
      </w:r>
      <w:r w:rsidRPr="005E2124">
        <w:rPr>
          <w:rFonts w:ascii="Arial" w:eastAsiaTheme="minorEastAsia" w:hAnsi="Arial" w:cs="Arial"/>
          <w:lang w:eastAsia="cs-CZ"/>
        </w:rPr>
        <w:tab/>
        <w:t>SO 1.3 Úprava zátopy</w:t>
      </w:r>
      <w:r w:rsidRPr="005E2124">
        <w:rPr>
          <w:rFonts w:ascii="Arial" w:eastAsiaTheme="minorEastAsia" w:hAnsi="Arial" w:cs="Arial"/>
          <w:lang w:eastAsia="cs-CZ"/>
        </w:rPr>
        <w:tab/>
        <w:t xml:space="preserve">v objemu </w:t>
      </w:r>
      <w:r w:rsidRPr="005E2124">
        <w:rPr>
          <w:rFonts w:ascii="Arial" w:eastAsiaTheme="minorEastAsia" w:hAnsi="Arial" w:cs="Arial"/>
          <w:lang w:eastAsia="cs-CZ"/>
        </w:rPr>
        <w:t>9</w:t>
      </w:r>
      <w:r w:rsidRPr="005E2124">
        <w:rPr>
          <w:rFonts w:ascii="Arial" w:eastAsiaTheme="minorEastAsia" w:hAnsi="Arial" w:cs="Arial"/>
          <w:lang w:eastAsia="cs-CZ"/>
        </w:rPr>
        <w:t>0%</w:t>
      </w:r>
    </w:p>
    <w:p w14:paraId="33C15565" w14:textId="297FC151" w:rsidR="00454753" w:rsidRPr="005D1AC0" w:rsidRDefault="00454753" w:rsidP="00BB41D5">
      <w:pPr>
        <w:contextualSpacing/>
        <w:jc w:val="both"/>
        <w:rPr>
          <w:rFonts w:ascii="Arial" w:eastAsiaTheme="minorEastAsia" w:hAnsi="Arial" w:cs="Arial"/>
          <w:color w:val="FF0000"/>
          <w:lang w:eastAsia="cs-CZ"/>
        </w:rPr>
      </w:pPr>
      <w:r>
        <w:rPr>
          <w:rFonts w:ascii="Arial" w:eastAsiaTheme="minorEastAsia" w:hAnsi="Arial" w:cs="Arial"/>
          <w:color w:val="FF0000"/>
          <w:lang w:eastAsia="cs-CZ"/>
        </w:rPr>
        <w:tab/>
      </w:r>
      <w:r>
        <w:rPr>
          <w:rFonts w:ascii="Arial" w:eastAsiaTheme="minorEastAsia" w:hAnsi="Arial" w:cs="Arial"/>
          <w:color w:val="FF0000"/>
          <w:lang w:eastAsia="cs-CZ"/>
        </w:rPr>
        <w:tab/>
      </w:r>
      <w:r>
        <w:rPr>
          <w:rFonts w:ascii="Arial" w:eastAsiaTheme="minorEastAsia" w:hAnsi="Arial" w:cs="Arial"/>
          <w:color w:val="FF0000"/>
          <w:lang w:eastAsia="cs-CZ"/>
        </w:rPr>
        <w:tab/>
      </w:r>
      <w:r>
        <w:rPr>
          <w:rFonts w:ascii="Arial" w:eastAsiaTheme="minorEastAsia" w:hAnsi="Arial" w:cs="Arial"/>
          <w:color w:val="FF0000"/>
          <w:lang w:eastAsia="cs-CZ"/>
        </w:rPr>
        <w:tab/>
      </w:r>
    </w:p>
    <w:p w14:paraId="617EF78C" w14:textId="738970DA"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 xml:space="preserve">6. Žádost o kolaudaci podává u stavebního nebo speciálního </w:t>
      </w:r>
      <w:r w:rsidRPr="00C9471A">
        <w:rPr>
          <w:rFonts w:ascii="Arial" w:eastAsiaTheme="minorEastAsia" w:hAnsi="Arial" w:cs="Arial"/>
          <w:lang w:eastAsia="cs-CZ"/>
        </w:rPr>
        <w:t>úřadu objednatel</w:t>
      </w:r>
      <w:r w:rsidR="005124D1" w:rsidRPr="00C9471A">
        <w:rPr>
          <w:rFonts w:ascii="Arial" w:eastAsiaTheme="minorEastAsia" w:hAnsi="Arial" w:cs="Arial"/>
          <w:lang w:eastAsia="cs-CZ"/>
        </w:rPr>
        <w:t xml:space="preserve"> č. 1</w:t>
      </w:r>
      <w:r w:rsidRPr="00C9471A">
        <w:rPr>
          <w:rFonts w:ascii="Arial" w:eastAsiaTheme="minorEastAsia" w:hAnsi="Arial" w:cs="Arial"/>
          <w:lang w:eastAsia="cs-CZ"/>
        </w:rPr>
        <w:t xml:space="preserve">. </w:t>
      </w:r>
      <w:r w:rsidRPr="002239DD">
        <w:rPr>
          <w:rFonts w:ascii="Arial" w:eastAsiaTheme="minorEastAsia" w:hAnsi="Arial" w:cs="Arial"/>
          <w:lang w:eastAsia="cs-CZ"/>
        </w:rPr>
        <w:t>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57240A2D" w:rsidR="009A6F40" w:rsidRPr="0047672D" w:rsidRDefault="009A6F40" w:rsidP="009A6F40">
      <w:pPr>
        <w:pStyle w:val="Odstavecseseznamem"/>
        <w:numPr>
          <w:ilvl w:val="0"/>
          <w:numId w:val="15"/>
        </w:numPr>
        <w:jc w:val="both"/>
        <w:rPr>
          <w:rFonts w:ascii="Arial" w:hAnsi="Arial" w:cs="Arial"/>
          <w:lang w:val="x-none"/>
        </w:rPr>
      </w:pPr>
      <w:r w:rsidRPr="0047672D">
        <w:rPr>
          <w:rFonts w:ascii="Arial" w:hAnsi="Arial" w:cs="Arial"/>
          <w:lang w:val="x-none"/>
        </w:rPr>
        <w:t xml:space="preserve">Objednatel </w:t>
      </w:r>
      <w:r w:rsidR="005124D1" w:rsidRPr="0047672D">
        <w:rPr>
          <w:rFonts w:ascii="Arial" w:hAnsi="Arial" w:cs="Arial"/>
        </w:rPr>
        <w:t xml:space="preserve">č. 1 </w:t>
      </w:r>
      <w:r w:rsidRPr="0047672D">
        <w:rPr>
          <w:rFonts w:ascii="Arial" w:hAnsi="Arial" w:cs="Arial"/>
          <w:lang w:val="x-none"/>
        </w:rPr>
        <w:t>předá zhotoviteli staveniště, jak je vymezeno v </w:t>
      </w:r>
      <w:r w:rsidR="007E4CA2" w:rsidRPr="0047672D">
        <w:rPr>
          <w:rFonts w:ascii="Arial" w:hAnsi="Arial" w:cs="Arial"/>
        </w:rPr>
        <w:t>P</w:t>
      </w:r>
      <w:r w:rsidRPr="0047672D">
        <w:rPr>
          <w:rFonts w:ascii="Arial" w:hAnsi="Arial" w:cs="Arial"/>
          <w:lang w:val="x-none"/>
        </w:rPr>
        <w:t>říloze č. 1 této smlouvy, vyklizené a prosté práv třetích stran, o čemž bude proveden zápis.</w:t>
      </w:r>
    </w:p>
    <w:p w14:paraId="3BCD9FF4" w14:textId="7B3E72B2" w:rsidR="009A6F40" w:rsidRPr="0047672D" w:rsidRDefault="009A6F40" w:rsidP="009A6F40">
      <w:pPr>
        <w:pStyle w:val="Odstavecseseznamem"/>
        <w:numPr>
          <w:ilvl w:val="0"/>
          <w:numId w:val="15"/>
        </w:numPr>
        <w:jc w:val="both"/>
        <w:rPr>
          <w:rFonts w:ascii="Arial" w:hAnsi="Arial" w:cs="Arial"/>
          <w:lang w:val="x-none"/>
        </w:rPr>
      </w:pPr>
      <w:r w:rsidRPr="0047672D">
        <w:rPr>
          <w:rFonts w:ascii="Arial" w:hAnsi="Arial" w:cs="Arial"/>
          <w:lang w:val="x-none"/>
        </w:rPr>
        <w:t xml:space="preserve">Objednatel </w:t>
      </w:r>
      <w:r w:rsidR="00FF227D" w:rsidRPr="0047672D">
        <w:rPr>
          <w:rFonts w:ascii="Arial" w:hAnsi="Arial" w:cs="Arial"/>
        </w:rPr>
        <w:t xml:space="preserve">č. 1 </w:t>
      </w:r>
      <w:r w:rsidRPr="0047672D">
        <w:rPr>
          <w:rFonts w:ascii="Arial" w:hAnsi="Arial" w:cs="Arial"/>
          <w:lang w:val="x-none"/>
        </w:rPr>
        <w:t xml:space="preserve">se na vyzvání zhotovitele zúčastní prohlídky dokončených a v budoucnosti nepřístupných prací a konstrukcí před zakrytím. </w:t>
      </w:r>
    </w:p>
    <w:p w14:paraId="5A7E3845" w14:textId="19053BC5" w:rsidR="009A6F40" w:rsidRPr="0047672D" w:rsidRDefault="009A6F40" w:rsidP="009A6F40">
      <w:pPr>
        <w:pStyle w:val="Odstavecseseznamem"/>
        <w:numPr>
          <w:ilvl w:val="0"/>
          <w:numId w:val="15"/>
        </w:numPr>
        <w:jc w:val="both"/>
        <w:rPr>
          <w:rFonts w:ascii="Arial" w:hAnsi="Arial" w:cs="Arial"/>
          <w:lang w:val="x-none"/>
        </w:rPr>
      </w:pPr>
      <w:r w:rsidRPr="0047672D">
        <w:rPr>
          <w:rFonts w:ascii="Arial" w:hAnsi="Arial" w:cs="Arial"/>
          <w:lang w:val="x-none"/>
        </w:rPr>
        <w:t xml:space="preserve">Objednatel </w:t>
      </w:r>
      <w:r w:rsidR="00FF227D" w:rsidRPr="0047672D">
        <w:rPr>
          <w:rFonts w:ascii="Arial" w:hAnsi="Arial" w:cs="Arial"/>
        </w:rPr>
        <w:t xml:space="preserve">č. 1 </w:t>
      </w:r>
      <w:r w:rsidRPr="0047672D">
        <w:rPr>
          <w:rFonts w:ascii="Arial" w:hAnsi="Arial" w:cs="Arial"/>
          <w:lang w:val="x-none"/>
        </w:rPr>
        <w:t>zajistí technický dozor</w:t>
      </w:r>
      <w:r w:rsidR="001E3AD2" w:rsidRPr="0047672D">
        <w:rPr>
          <w:rFonts w:ascii="Arial" w:hAnsi="Arial" w:cs="Arial"/>
        </w:rPr>
        <w:t xml:space="preserve"> stavebníka</w:t>
      </w:r>
      <w:r w:rsidRPr="0047672D">
        <w:rPr>
          <w:rFonts w:ascii="Arial" w:hAnsi="Arial" w:cs="Arial"/>
          <w:lang w:val="x-none"/>
        </w:rPr>
        <w:t xml:space="preserve"> a autorský dozor</w:t>
      </w:r>
      <w:r w:rsidRPr="0047672D">
        <w:rPr>
          <w:rFonts w:ascii="Arial" w:hAnsi="Arial" w:cs="Arial"/>
        </w:rPr>
        <w:t>, případně koordinátora bezpečnosti a ochrany zdraví při práci (dále jen BOZP)</w:t>
      </w:r>
      <w:r w:rsidRPr="0047672D">
        <w:rPr>
          <w:rFonts w:ascii="Arial" w:hAnsi="Arial" w:cs="Arial"/>
          <w:lang w:val="x-none"/>
        </w:rPr>
        <w:t>. Objednatel</w:t>
      </w:r>
      <w:r w:rsidR="00FF227D" w:rsidRPr="0047672D">
        <w:rPr>
          <w:rFonts w:ascii="Arial" w:hAnsi="Arial" w:cs="Arial"/>
        </w:rPr>
        <w:t xml:space="preserve"> č. 1</w:t>
      </w:r>
      <w:r w:rsidRPr="0047672D">
        <w:rPr>
          <w:rFonts w:ascii="Arial" w:hAnsi="Arial" w:cs="Arial"/>
          <w:lang w:val="x-none"/>
        </w:rPr>
        <w:t>, technický dozor</w:t>
      </w:r>
      <w:r w:rsidR="001E3AD2" w:rsidRPr="0047672D">
        <w:rPr>
          <w:rFonts w:ascii="Arial" w:hAnsi="Arial" w:cs="Arial"/>
        </w:rPr>
        <w:t xml:space="preserve"> stavebníka</w:t>
      </w:r>
      <w:r w:rsidRPr="0047672D">
        <w:rPr>
          <w:rFonts w:ascii="Arial" w:hAnsi="Arial" w:cs="Arial"/>
        </w:rPr>
        <w:t>,</w:t>
      </w:r>
      <w:r w:rsidRPr="0047672D">
        <w:rPr>
          <w:rFonts w:ascii="Arial" w:hAnsi="Arial" w:cs="Arial"/>
          <w:lang w:val="x-none"/>
        </w:rPr>
        <w:t xml:space="preserve"> autorský dozor </w:t>
      </w:r>
      <w:r w:rsidRPr="0047672D">
        <w:rPr>
          <w:rFonts w:ascii="Arial" w:hAnsi="Arial" w:cs="Arial"/>
        </w:rPr>
        <w:t>a koordináto</w:t>
      </w:r>
      <w:r w:rsidR="00693320" w:rsidRPr="0047672D">
        <w:rPr>
          <w:rFonts w:ascii="Arial" w:hAnsi="Arial" w:cs="Arial"/>
        </w:rPr>
        <w:t>r</w:t>
      </w:r>
      <w:r w:rsidRPr="0047672D">
        <w:rPr>
          <w:rFonts w:ascii="Arial" w:hAnsi="Arial" w:cs="Arial"/>
        </w:rPr>
        <w:t xml:space="preserve"> BOZP </w:t>
      </w:r>
      <w:r w:rsidRPr="0047672D">
        <w:rPr>
          <w:rFonts w:ascii="Arial" w:hAnsi="Arial" w:cs="Arial"/>
          <w:lang w:val="x-none"/>
        </w:rPr>
        <w:t>jsou oprávněni kontrolovat provádění stavebních prací a provádět zápisy do stavebního deníku.</w:t>
      </w:r>
    </w:p>
    <w:p w14:paraId="374186BC" w14:textId="1B4319F1" w:rsidR="009A6F40" w:rsidRPr="0047672D" w:rsidRDefault="009A6F40" w:rsidP="009A6F40">
      <w:pPr>
        <w:pStyle w:val="Odstavecseseznamem"/>
        <w:numPr>
          <w:ilvl w:val="0"/>
          <w:numId w:val="15"/>
        </w:numPr>
        <w:jc w:val="both"/>
        <w:rPr>
          <w:rFonts w:ascii="Arial" w:hAnsi="Arial" w:cs="Arial"/>
          <w:lang w:val="x-none"/>
        </w:rPr>
      </w:pPr>
      <w:r w:rsidRPr="0047672D">
        <w:rPr>
          <w:rFonts w:ascii="Arial" w:hAnsi="Arial" w:cs="Arial"/>
        </w:rPr>
        <w:t>Objednatel</w:t>
      </w:r>
      <w:r w:rsidR="009A4E84" w:rsidRPr="0047672D">
        <w:rPr>
          <w:rFonts w:ascii="Arial" w:hAnsi="Arial" w:cs="Arial"/>
        </w:rPr>
        <w:t xml:space="preserve"> č. 1</w:t>
      </w:r>
      <w:r w:rsidRPr="0047672D">
        <w:rPr>
          <w:rFonts w:ascii="Arial" w:hAnsi="Arial" w:cs="Arial"/>
        </w:rPr>
        <w:t>, popřípadě jím určený technický dozor stavebníka, organizuje kontrolní dny stavby. Jejich četnost je závislá na složitosti stavby, časovém harmonogramu, na postupu provádění prací, na potřebě zajistit koordinaci provádě</w:t>
      </w:r>
      <w:r w:rsidR="001216DB" w:rsidRPr="0047672D">
        <w:rPr>
          <w:rFonts w:ascii="Arial" w:hAnsi="Arial" w:cs="Arial"/>
        </w:rPr>
        <w:t xml:space="preserve">ných prací se zhotovitelem a </w:t>
      </w:r>
      <w:r w:rsidR="003E578B" w:rsidRPr="0047672D">
        <w:rPr>
          <w:rFonts w:ascii="Arial" w:hAnsi="Arial" w:cs="Arial"/>
        </w:rPr>
        <w:t>pod</w:t>
      </w:r>
      <w:r w:rsidR="00E56253" w:rsidRPr="0047672D">
        <w:rPr>
          <w:rFonts w:ascii="Arial" w:hAnsi="Arial" w:cs="Arial"/>
        </w:rPr>
        <w:t>dodavatelem</w:t>
      </w:r>
      <w:r w:rsidRPr="0047672D">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0655D3EE" w:rsidR="00245C7B" w:rsidRPr="00594BBC" w:rsidRDefault="009A6F40" w:rsidP="009E69C2">
      <w:pPr>
        <w:pStyle w:val="Odstavecseseznamem"/>
        <w:numPr>
          <w:ilvl w:val="0"/>
          <w:numId w:val="15"/>
        </w:numPr>
        <w:jc w:val="both"/>
        <w:rPr>
          <w:rFonts w:ascii="Arial" w:hAnsi="Arial" w:cs="Arial"/>
          <w:lang w:val="x-none"/>
        </w:rPr>
      </w:pPr>
      <w:r w:rsidRPr="0047672D">
        <w:rPr>
          <w:rFonts w:ascii="Arial" w:hAnsi="Arial" w:cs="Arial"/>
          <w:lang w:val="x-none"/>
        </w:rPr>
        <w:t>Objednatel</w:t>
      </w:r>
      <w:r w:rsidR="009A4E84" w:rsidRPr="0047672D">
        <w:rPr>
          <w:rFonts w:ascii="Arial" w:hAnsi="Arial" w:cs="Arial"/>
        </w:rPr>
        <w:t xml:space="preserve"> č. 1</w:t>
      </w:r>
      <w:r w:rsidRPr="0047672D">
        <w:rPr>
          <w:rFonts w:ascii="Arial" w:hAnsi="Arial" w:cs="Arial"/>
          <w:lang w:val="x-none"/>
        </w:rPr>
        <w:t xml:space="preserve"> poskytne </w:t>
      </w:r>
      <w:r w:rsidRPr="00594BBC">
        <w:rPr>
          <w:rFonts w:ascii="Arial" w:hAnsi="Arial" w:cs="Arial"/>
          <w:lang w:val="x-none"/>
        </w:rPr>
        <w:t xml:space="preserve">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2"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2"/>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3" w:name="_Hlk36121733"/>
      <w:r w:rsidR="001B686F" w:rsidRPr="008C7AB0">
        <w:rPr>
          <w:rFonts w:ascii="Arial" w:hAnsi="Arial" w:cs="Arial"/>
        </w:rPr>
        <w:t>vad a nedodělků z přejímacího řízení nebo vydáním kolaudačního souhlasu (rozhodující je okolnost, která nastane dříve).</w:t>
      </w:r>
      <w:bookmarkEnd w:id="23"/>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1AF9741B" w:rsidR="009A6F40" w:rsidRPr="0047672D"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w:t>
      </w:r>
      <w:r w:rsidRPr="0047672D">
        <w:rPr>
          <w:rFonts w:ascii="Arial" w:hAnsi="Arial" w:cs="Arial"/>
        </w:rPr>
        <w:t>nou objednatelem</w:t>
      </w:r>
      <w:r w:rsidR="00D55B2E" w:rsidRPr="0047672D">
        <w:rPr>
          <w:rFonts w:ascii="Arial" w:hAnsi="Arial" w:cs="Arial"/>
        </w:rPr>
        <w:t xml:space="preserve"> č. 1</w:t>
      </w:r>
      <w:r w:rsidRPr="0047672D">
        <w:rPr>
          <w:rFonts w:ascii="Arial" w:hAnsi="Arial" w:cs="Arial"/>
        </w:rPr>
        <w:t xml:space="preserve"> a s požadavky objednatele</w:t>
      </w:r>
      <w:r w:rsidR="00D55B2E" w:rsidRPr="0047672D">
        <w:rPr>
          <w:rFonts w:ascii="Arial" w:hAnsi="Arial" w:cs="Arial"/>
        </w:rPr>
        <w:t xml:space="preserve"> č. 1</w:t>
      </w:r>
      <w:r w:rsidRPr="0047672D">
        <w:rPr>
          <w:rFonts w:ascii="Arial" w:hAnsi="Arial" w:cs="Arial"/>
          <w:lang w:val="x-none"/>
        </w:rPr>
        <w:t>. Cena zařízení, vybudování, provozu a likvidace staveniště je součástí smluvní ceny.</w:t>
      </w:r>
    </w:p>
    <w:p w14:paraId="0C056540" w14:textId="152798BD" w:rsidR="009A6F40" w:rsidRPr="0047672D" w:rsidRDefault="009A6F40" w:rsidP="001216DB">
      <w:pPr>
        <w:pStyle w:val="Odstavecseseznamem"/>
        <w:numPr>
          <w:ilvl w:val="0"/>
          <w:numId w:val="16"/>
        </w:numPr>
        <w:jc w:val="both"/>
        <w:rPr>
          <w:rFonts w:ascii="Arial" w:hAnsi="Arial" w:cs="Arial"/>
          <w:lang w:val="x-none"/>
        </w:rPr>
      </w:pPr>
      <w:r w:rsidRPr="0047672D">
        <w:rPr>
          <w:rFonts w:ascii="Arial" w:hAnsi="Arial" w:cs="Arial"/>
          <w:lang w:val="x-none"/>
        </w:rPr>
        <w:t>Zhotovitel se zavazuje při provádění díla respektovat rozhodnutí objednatele</w:t>
      </w:r>
      <w:r w:rsidR="003F4CB5" w:rsidRPr="0047672D">
        <w:rPr>
          <w:rFonts w:ascii="Arial" w:hAnsi="Arial" w:cs="Arial"/>
        </w:rPr>
        <w:t xml:space="preserve"> č. 1</w:t>
      </w:r>
      <w:r w:rsidRPr="0047672D">
        <w:rPr>
          <w:rFonts w:ascii="Arial" w:hAnsi="Arial" w:cs="Arial"/>
          <w:lang w:val="x-none"/>
        </w:rPr>
        <w:t>, je však současně povinen objednatele</w:t>
      </w:r>
      <w:r w:rsidR="003F4CB5" w:rsidRPr="0047672D">
        <w:rPr>
          <w:rFonts w:ascii="Arial" w:hAnsi="Arial" w:cs="Arial"/>
        </w:rPr>
        <w:t xml:space="preserve"> č. 1</w:t>
      </w:r>
      <w:r w:rsidRPr="0047672D">
        <w:rPr>
          <w:rFonts w:ascii="Arial" w:hAnsi="Arial" w:cs="Arial"/>
          <w:lang w:val="x-none"/>
        </w:rPr>
        <w:t xml:space="preserve"> upozornit na možné negativní důsledky jeho rozhodnutí, včetně důsledků pro kvalitu a </w:t>
      </w:r>
      <w:r w:rsidR="00E56253" w:rsidRPr="0047672D">
        <w:rPr>
          <w:rFonts w:ascii="Arial" w:hAnsi="Arial" w:cs="Arial"/>
        </w:rPr>
        <w:t>lhůtou</w:t>
      </w:r>
      <w:r w:rsidRPr="0047672D">
        <w:rPr>
          <w:rFonts w:ascii="Arial" w:hAnsi="Arial" w:cs="Arial"/>
          <w:lang w:val="x-none"/>
        </w:rPr>
        <w:t xml:space="preserve"> odevzdání díla. Ustanovení § 2594 a 2595 občanského zákoníku tímto nejsou dotčena.</w:t>
      </w:r>
    </w:p>
    <w:p w14:paraId="460A0E3C" w14:textId="77777777" w:rsidR="009A6F40" w:rsidRPr="0047672D" w:rsidRDefault="009A6F40" w:rsidP="001216DB">
      <w:pPr>
        <w:pStyle w:val="Odstavecseseznamem"/>
        <w:numPr>
          <w:ilvl w:val="0"/>
          <w:numId w:val="16"/>
        </w:numPr>
        <w:jc w:val="both"/>
        <w:rPr>
          <w:rFonts w:ascii="Arial" w:hAnsi="Arial" w:cs="Arial"/>
        </w:rPr>
      </w:pPr>
      <w:r w:rsidRPr="0047672D">
        <w:rPr>
          <w:rFonts w:ascii="Arial" w:hAnsi="Arial" w:cs="Arial"/>
          <w:lang w:val="x-none"/>
        </w:rPr>
        <w:t xml:space="preserve">Zhotovitel je povinen umožnit výkon technického dozoru </w:t>
      </w:r>
      <w:r w:rsidRPr="0047672D">
        <w:rPr>
          <w:rFonts w:ascii="Arial" w:hAnsi="Arial" w:cs="Arial"/>
        </w:rPr>
        <w:t>stavebníka,</w:t>
      </w:r>
      <w:r w:rsidRPr="0047672D">
        <w:rPr>
          <w:rFonts w:ascii="Arial" w:hAnsi="Arial" w:cs="Arial"/>
          <w:lang w:val="x-none"/>
        </w:rPr>
        <w:t xml:space="preserve"> autorského dozoru</w:t>
      </w:r>
      <w:r w:rsidRPr="0047672D">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47672D">
        <w:rPr>
          <w:rFonts w:ascii="Arial" w:hAnsi="Arial" w:cs="Arial"/>
        </w:rPr>
        <w:t>.</w:t>
      </w:r>
    </w:p>
    <w:p w14:paraId="0AD0E04D" w14:textId="06D2A4E3" w:rsidR="009A6F40" w:rsidRPr="0047672D" w:rsidRDefault="009A6F40" w:rsidP="009E69C2">
      <w:pPr>
        <w:pStyle w:val="Odstavecseseznamem"/>
        <w:numPr>
          <w:ilvl w:val="0"/>
          <w:numId w:val="16"/>
        </w:numPr>
        <w:jc w:val="both"/>
        <w:rPr>
          <w:rFonts w:ascii="Arial" w:hAnsi="Arial" w:cs="Arial"/>
          <w:lang w:val="x-none"/>
        </w:rPr>
      </w:pPr>
      <w:r w:rsidRPr="0047672D">
        <w:rPr>
          <w:rFonts w:ascii="Arial" w:hAnsi="Arial" w:cs="Arial"/>
        </w:rPr>
        <w:t xml:space="preserve">V případě selhání plnění povinností autorského dozoru, nebo technického dozoru stavebníka, je zhotovitel o této skutečnosti </w:t>
      </w:r>
      <w:r w:rsidR="00F05046" w:rsidRPr="0047672D">
        <w:rPr>
          <w:rFonts w:ascii="Arial" w:hAnsi="Arial" w:cs="Arial"/>
        </w:rPr>
        <w:t xml:space="preserve">povinen </w:t>
      </w:r>
      <w:r w:rsidRPr="0047672D">
        <w:rPr>
          <w:rFonts w:ascii="Arial" w:hAnsi="Arial" w:cs="Arial"/>
        </w:rPr>
        <w:t>bezodkladně informovat objednatele</w:t>
      </w:r>
      <w:r w:rsidR="001B7F6A" w:rsidRPr="0047672D">
        <w:rPr>
          <w:rFonts w:ascii="Arial" w:hAnsi="Arial" w:cs="Arial"/>
        </w:rPr>
        <w:t xml:space="preserve"> č. 1</w:t>
      </w:r>
      <w:r w:rsidRPr="0047672D">
        <w:rPr>
          <w:rFonts w:ascii="Arial" w:hAnsi="Arial" w:cs="Arial"/>
        </w:rPr>
        <w:t>.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0433AA01" w:rsidR="009A6F40" w:rsidRPr="0047672D"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je povinen použít pro provádění </w:t>
      </w:r>
      <w:r w:rsidRPr="0047672D">
        <w:rPr>
          <w:rFonts w:ascii="Arial" w:hAnsi="Arial" w:cs="Arial"/>
          <w:lang w:val="x-none"/>
        </w:rPr>
        <w:t>díla pozemky určené ve stavebním povolení. Zhotovitel odpovídá za škody způsobené objednateli</w:t>
      </w:r>
      <w:r w:rsidR="00F63007" w:rsidRPr="0047672D">
        <w:rPr>
          <w:rFonts w:ascii="Arial" w:hAnsi="Arial" w:cs="Arial"/>
        </w:rPr>
        <w:t xml:space="preserve"> č. 1</w:t>
      </w:r>
      <w:r w:rsidRPr="0047672D">
        <w:rPr>
          <w:rFonts w:ascii="Arial" w:hAnsi="Arial" w:cs="Arial"/>
          <w:lang w:val="x-none"/>
        </w:rPr>
        <w:t xml:space="preserve"> a jiným osobám mimo staveniště a tyto škody se zavazuje uhradit ve lhůtě, kterou stanoví objednatel </w:t>
      </w:r>
      <w:r w:rsidR="00D66DD8" w:rsidRPr="0047672D">
        <w:rPr>
          <w:rFonts w:ascii="Arial" w:hAnsi="Arial" w:cs="Arial"/>
        </w:rPr>
        <w:t xml:space="preserve">č. 1 </w:t>
      </w:r>
      <w:r w:rsidRPr="0047672D">
        <w:rPr>
          <w:rFonts w:ascii="Arial" w:hAnsi="Arial" w:cs="Arial"/>
          <w:lang w:val="x-none"/>
        </w:rPr>
        <w:t>v písemném oznámení o škodě mimo staveniště.</w:t>
      </w:r>
    </w:p>
    <w:p w14:paraId="7C3273B0" w14:textId="657F82FD" w:rsidR="009A6F40" w:rsidRPr="0047672D" w:rsidRDefault="009A6F40" w:rsidP="001216DB">
      <w:pPr>
        <w:pStyle w:val="Odstavecseseznamem"/>
        <w:numPr>
          <w:ilvl w:val="0"/>
          <w:numId w:val="16"/>
        </w:numPr>
        <w:jc w:val="both"/>
        <w:rPr>
          <w:rFonts w:ascii="Arial" w:hAnsi="Arial" w:cs="Arial"/>
          <w:lang w:val="x-none"/>
        </w:rPr>
      </w:pPr>
      <w:r w:rsidRPr="0047672D">
        <w:rPr>
          <w:rFonts w:ascii="Arial" w:hAnsi="Arial" w:cs="Arial"/>
          <w:lang w:val="x-none"/>
        </w:rPr>
        <w:t xml:space="preserve">Zhotovitel prohlašuje, že odpovídá objednateli </w:t>
      </w:r>
      <w:r w:rsidR="00895837" w:rsidRPr="0047672D">
        <w:rPr>
          <w:rFonts w:ascii="Arial" w:hAnsi="Arial" w:cs="Arial"/>
        </w:rPr>
        <w:t xml:space="preserve">č. 1 </w:t>
      </w:r>
      <w:r w:rsidRPr="0047672D">
        <w:rPr>
          <w:rFonts w:ascii="Arial" w:hAnsi="Arial" w:cs="Arial"/>
          <w:lang w:val="x-none"/>
        </w:rPr>
        <w:t>za škodu na věcech, které od objednatele</w:t>
      </w:r>
      <w:r w:rsidR="00895837" w:rsidRPr="0047672D">
        <w:rPr>
          <w:rFonts w:ascii="Arial" w:hAnsi="Arial" w:cs="Arial"/>
        </w:rPr>
        <w:t xml:space="preserve"> č. 1</w:t>
      </w:r>
      <w:r w:rsidRPr="0047672D">
        <w:rPr>
          <w:rFonts w:ascii="Arial" w:hAnsi="Arial" w:cs="Arial"/>
          <w:lang w:val="x-none"/>
        </w:rPr>
        <w:t xml:space="preserve"> protokolárně převzal pro účely provedení díla, a zavazuje se spolu s předávaným dílem předložit objednateli</w:t>
      </w:r>
      <w:r w:rsidR="00895837" w:rsidRPr="0047672D">
        <w:rPr>
          <w:rFonts w:ascii="Arial" w:hAnsi="Arial" w:cs="Arial"/>
        </w:rPr>
        <w:t xml:space="preserve"> č. 1</w:t>
      </w:r>
      <w:r w:rsidRPr="0047672D">
        <w:rPr>
          <w:rFonts w:ascii="Arial" w:hAnsi="Arial" w:cs="Arial"/>
          <w:lang w:val="x-none"/>
        </w:rPr>
        <w:t xml:space="preserve"> vyúčtování a vrátit mu veškeré takové věci, které při provádění díla nezpracoval.</w:t>
      </w:r>
    </w:p>
    <w:p w14:paraId="368D2617" w14:textId="2D313969" w:rsidR="009A6F40" w:rsidRPr="00594BBC" w:rsidRDefault="009A6F40" w:rsidP="001216DB">
      <w:pPr>
        <w:pStyle w:val="Odstavecseseznamem"/>
        <w:numPr>
          <w:ilvl w:val="0"/>
          <w:numId w:val="16"/>
        </w:numPr>
        <w:jc w:val="both"/>
        <w:rPr>
          <w:rFonts w:ascii="Arial" w:hAnsi="Arial" w:cs="Arial"/>
          <w:lang w:val="x-none"/>
        </w:rPr>
      </w:pPr>
      <w:r w:rsidRPr="0047672D">
        <w:rPr>
          <w:rFonts w:ascii="Arial" w:hAnsi="Arial" w:cs="Arial"/>
          <w:lang w:val="x-none"/>
        </w:rPr>
        <w:t>V případech stanovených zákonem č. 309/2006 Sb.</w:t>
      </w:r>
      <w:r w:rsidR="00456E78" w:rsidRPr="0047672D">
        <w:rPr>
          <w:rFonts w:ascii="Arial" w:hAnsi="Arial" w:cs="Arial"/>
        </w:rPr>
        <w:t xml:space="preserve"> </w:t>
      </w:r>
      <w:bookmarkStart w:id="24" w:name="_Hlk16773532"/>
      <w:r w:rsidR="00456E78" w:rsidRPr="0047672D">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4"/>
      <w:r w:rsidRPr="0047672D">
        <w:rPr>
          <w:rFonts w:ascii="Arial" w:hAnsi="Arial" w:cs="Arial"/>
          <w:lang w:val="x-none"/>
        </w:rPr>
        <w:t xml:space="preserve"> o zajištění da</w:t>
      </w:r>
      <w:r w:rsidRPr="0047672D">
        <w:rPr>
          <w:rFonts w:ascii="Arial" w:hAnsi="Arial" w:cs="Arial"/>
        </w:rPr>
        <w:t>l</w:t>
      </w:r>
      <w:r w:rsidRPr="0047672D">
        <w:rPr>
          <w:rFonts w:ascii="Arial" w:hAnsi="Arial" w:cs="Arial"/>
          <w:lang w:val="x-none"/>
        </w:rPr>
        <w:t>ších podmínek bezpečnosti a ochrany zdraví při práci</w:t>
      </w:r>
      <w:r w:rsidR="00BF5C9A" w:rsidRPr="0047672D">
        <w:rPr>
          <w:rFonts w:ascii="Arial" w:hAnsi="Arial" w:cs="Arial"/>
        </w:rPr>
        <w:t>, ve znění pozdějších předpisů</w:t>
      </w:r>
      <w:r w:rsidRPr="0047672D">
        <w:rPr>
          <w:rFonts w:ascii="Arial" w:hAnsi="Arial" w:cs="Arial"/>
          <w:lang w:val="x-none"/>
        </w:rPr>
        <w:t xml:space="preserve"> </w:t>
      </w:r>
      <w:r w:rsidRPr="0047672D">
        <w:rPr>
          <w:rFonts w:ascii="Arial" w:hAnsi="Arial" w:cs="Arial"/>
        </w:rPr>
        <w:t>(dále jen „</w:t>
      </w:r>
      <w:r w:rsidR="00182861" w:rsidRPr="0047672D">
        <w:rPr>
          <w:rFonts w:ascii="Arial" w:hAnsi="Arial" w:cs="Arial"/>
        </w:rPr>
        <w:t>BOZP</w:t>
      </w:r>
      <w:r w:rsidRPr="0047672D">
        <w:rPr>
          <w:rFonts w:ascii="Arial" w:hAnsi="Arial" w:cs="Arial"/>
        </w:rPr>
        <w:t>“)</w:t>
      </w:r>
      <w:r w:rsidR="00BF5C9A" w:rsidRPr="0047672D">
        <w:rPr>
          <w:rFonts w:ascii="Arial" w:hAnsi="Arial" w:cs="Arial"/>
        </w:rPr>
        <w:t xml:space="preserve">, </w:t>
      </w:r>
      <w:r w:rsidRPr="0047672D">
        <w:rPr>
          <w:rFonts w:ascii="Arial" w:hAnsi="Arial" w:cs="Arial"/>
          <w:lang w:val="x-none"/>
        </w:rPr>
        <w:t>je zhotovitel povinen s předstihem 7 pracovních dnů vyrozumět objednatele</w:t>
      </w:r>
      <w:r w:rsidR="00B27129" w:rsidRPr="0047672D">
        <w:rPr>
          <w:rFonts w:ascii="Arial" w:hAnsi="Arial" w:cs="Arial"/>
        </w:rPr>
        <w:t xml:space="preserve"> č. 1</w:t>
      </w:r>
      <w:r w:rsidRPr="0047672D">
        <w:rPr>
          <w:rFonts w:ascii="Arial" w:hAnsi="Arial" w:cs="Arial"/>
          <w:lang w:val="x-none"/>
        </w:rPr>
        <w:t xml:space="preserve"> o skutečnostech, zakládajících povinnost určit koordinátora </w:t>
      </w:r>
      <w:r w:rsidRPr="0047672D">
        <w:rPr>
          <w:rFonts w:ascii="Arial" w:hAnsi="Arial" w:cs="Arial"/>
        </w:rPr>
        <w:t>BOZP</w:t>
      </w:r>
      <w:r w:rsidRPr="0047672D">
        <w:rPr>
          <w:rFonts w:ascii="Arial" w:hAnsi="Arial" w:cs="Arial"/>
          <w:lang w:val="x-none"/>
        </w:rPr>
        <w:t xml:space="preserve"> na staveništi k výkonu </w:t>
      </w:r>
      <w:r w:rsidRPr="00594BBC">
        <w:rPr>
          <w:rFonts w:ascii="Arial" w:hAnsi="Arial" w:cs="Arial"/>
          <w:lang w:val="x-none"/>
        </w:rPr>
        <w:t>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68A589FE" w:rsidR="007637B1" w:rsidRPr="0047672D"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w:t>
      </w:r>
      <w:r w:rsidRPr="0047672D">
        <w:rPr>
          <w:rFonts w:ascii="Arial" w:hAnsi="Arial" w:cs="Arial"/>
        </w:rPr>
        <w:t>objednatele</w:t>
      </w:r>
      <w:r w:rsidR="003E1E0A" w:rsidRPr="0047672D">
        <w:rPr>
          <w:rFonts w:ascii="Arial" w:hAnsi="Arial" w:cs="Arial"/>
        </w:rPr>
        <w:t xml:space="preserve"> č. 1</w:t>
      </w:r>
      <w:r w:rsidRPr="0047672D">
        <w:rPr>
          <w:rFonts w:ascii="Arial" w:hAnsi="Arial" w:cs="Arial"/>
        </w:rPr>
        <w:t xml:space="preserve"> provést okamžitě nápravu a veškeré náklady s tím spojené nese zhotovitel. </w:t>
      </w:r>
    </w:p>
    <w:p w14:paraId="319C47B6" w14:textId="77777777" w:rsidR="007637B1" w:rsidRPr="0047672D" w:rsidRDefault="007637B1" w:rsidP="001216DB">
      <w:pPr>
        <w:pStyle w:val="Odstavecseseznamem"/>
        <w:numPr>
          <w:ilvl w:val="0"/>
          <w:numId w:val="16"/>
        </w:numPr>
        <w:jc w:val="both"/>
        <w:rPr>
          <w:rFonts w:ascii="Arial" w:hAnsi="Arial" w:cs="Arial"/>
        </w:rPr>
      </w:pPr>
      <w:r w:rsidRPr="0047672D">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3654F73E" w:rsidR="007637B1" w:rsidRPr="0047672D" w:rsidRDefault="007637B1" w:rsidP="001216DB">
      <w:pPr>
        <w:pStyle w:val="Odstavecseseznamem"/>
        <w:numPr>
          <w:ilvl w:val="0"/>
          <w:numId w:val="16"/>
        </w:numPr>
        <w:jc w:val="both"/>
        <w:rPr>
          <w:rFonts w:ascii="Arial" w:hAnsi="Arial" w:cs="Arial"/>
        </w:rPr>
      </w:pPr>
      <w:r w:rsidRPr="0047672D">
        <w:rPr>
          <w:rFonts w:ascii="Arial" w:hAnsi="Arial" w:cs="Arial"/>
        </w:rPr>
        <w:t xml:space="preserve">Zhotovitel </w:t>
      </w:r>
      <w:proofErr w:type="gramStart"/>
      <w:r w:rsidRPr="0047672D">
        <w:rPr>
          <w:rFonts w:ascii="Arial" w:hAnsi="Arial" w:cs="Arial"/>
        </w:rPr>
        <w:t>doloží</w:t>
      </w:r>
      <w:proofErr w:type="gramEnd"/>
      <w:r w:rsidRPr="0047672D">
        <w:rPr>
          <w:rFonts w:ascii="Arial" w:hAnsi="Arial" w:cs="Arial"/>
        </w:rPr>
        <w:t xml:space="preserve"> na vyzvání objednatele</w:t>
      </w:r>
      <w:r w:rsidR="00D76611" w:rsidRPr="0047672D">
        <w:rPr>
          <w:rFonts w:ascii="Arial" w:hAnsi="Arial" w:cs="Arial"/>
        </w:rPr>
        <w:t xml:space="preserve"> č. 1</w:t>
      </w:r>
      <w:r w:rsidRPr="0047672D">
        <w:rPr>
          <w:rFonts w:ascii="Arial" w:hAnsi="Arial" w:cs="Arial"/>
        </w:rPr>
        <w:t xml:space="preserve">, nejpozději však </w:t>
      </w:r>
      <w:r w:rsidR="00E56253" w:rsidRPr="0047672D">
        <w:rPr>
          <w:rFonts w:ascii="Arial" w:hAnsi="Arial" w:cs="Arial"/>
        </w:rPr>
        <w:t>ve lhůtě</w:t>
      </w:r>
      <w:r w:rsidRPr="0047672D">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47672D" w:rsidRDefault="00080D4E" w:rsidP="001216DB">
      <w:pPr>
        <w:pStyle w:val="Odstavecseseznamem"/>
        <w:numPr>
          <w:ilvl w:val="0"/>
          <w:numId w:val="16"/>
        </w:numPr>
        <w:jc w:val="both"/>
        <w:rPr>
          <w:rFonts w:ascii="Arial" w:hAnsi="Arial" w:cs="Arial"/>
        </w:rPr>
      </w:pPr>
      <w:r w:rsidRPr="0047672D">
        <w:rPr>
          <w:rFonts w:ascii="Arial" w:hAnsi="Arial" w:cs="Arial"/>
        </w:rPr>
        <w:t xml:space="preserve">Zhotovitel je povinen provést zápis o učiněném nálezu a z něho vyplývajícím přerušení prací do stavebního deníku, jak stanoví příloha č. </w:t>
      </w:r>
      <w:r w:rsidR="00456E78" w:rsidRPr="0047672D">
        <w:rPr>
          <w:rFonts w:ascii="Arial" w:hAnsi="Arial" w:cs="Arial"/>
        </w:rPr>
        <w:t>16 bod B písm. y)</w:t>
      </w:r>
      <w:r w:rsidRPr="0047672D">
        <w:rPr>
          <w:rFonts w:ascii="Arial" w:hAnsi="Arial" w:cs="Arial"/>
        </w:rPr>
        <w:t xml:space="preserve"> vyhl</w:t>
      </w:r>
      <w:r w:rsidR="00456E78" w:rsidRPr="0047672D">
        <w:rPr>
          <w:rFonts w:ascii="Arial" w:hAnsi="Arial" w:cs="Arial"/>
        </w:rPr>
        <w:t>ášky</w:t>
      </w:r>
      <w:r w:rsidRPr="0047672D">
        <w:rPr>
          <w:rFonts w:ascii="Arial" w:hAnsi="Arial" w:cs="Arial"/>
        </w:rPr>
        <w:t xml:space="preserve"> č. 499/2006 Sb.</w:t>
      </w:r>
    </w:p>
    <w:p w14:paraId="73DA9106" w14:textId="316A08E0" w:rsidR="00BB4203" w:rsidRPr="0047672D" w:rsidRDefault="00BB4203" w:rsidP="001216DB">
      <w:pPr>
        <w:pStyle w:val="Odstavecseseznamem"/>
        <w:numPr>
          <w:ilvl w:val="0"/>
          <w:numId w:val="16"/>
        </w:numPr>
        <w:jc w:val="both"/>
        <w:rPr>
          <w:rFonts w:ascii="Arial" w:hAnsi="Arial" w:cs="Arial"/>
        </w:rPr>
      </w:pPr>
      <w:r w:rsidRPr="0047672D">
        <w:rPr>
          <w:rFonts w:ascii="Arial" w:hAnsi="Arial" w:cs="Arial"/>
        </w:rPr>
        <w:t>Zhotovitel se zavazuje dodržovat ustanovení této smlouvy a příslušných předpisů vztahujících se k realizaci díla.</w:t>
      </w:r>
    </w:p>
    <w:p w14:paraId="6672EAE6" w14:textId="31BA84D8" w:rsidR="0094028E" w:rsidRDefault="0094028E" w:rsidP="0094028E">
      <w:pPr>
        <w:pStyle w:val="Odstavecseseznamem"/>
        <w:numPr>
          <w:ilvl w:val="0"/>
          <w:numId w:val="16"/>
        </w:numPr>
        <w:jc w:val="both"/>
        <w:rPr>
          <w:rFonts w:ascii="Arial" w:hAnsi="Arial" w:cs="Arial"/>
        </w:rPr>
      </w:pPr>
      <w:r w:rsidRPr="0047672D">
        <w:rPr>
          <w:rFonts w:ascii="Arial" w:hAnsi="Arial" w:cs="Arial"/>
        </w:rPr>
        <w:t>Zhotovitel vyzve objednatele</w:t>
      </w:r>
      <w:r w:rsidR="00140C1C" w:rsidRPr="0047672D">
        <w:rPr>
          <w:rFonts w:ascii="Arial" w:hAnsi="Arial" w:cs="Arial"/>
        </w:rPr>
        <w:t xml:space="preserve"> č. 1</w:t>
      </w:r>
      <w:r w:rsidRPr="0047672D">
        <w:rPr>
          <w:rFonts w:ascii="Arial" w:hAnsi="Arial" w:cs="Arial"/>
        </w:rPr>
        <w:t xml:space="preserve"> k převzetí zakrývaných konstrukcí nejméně 5 pracovních dnů předem. O provedené </w:t>
      </w:r>
      <w:r w:rsidRPr="00DF7285">
        <w:rPr>
          <w:rFonts w:ascii="Arial" w:hAnsi="Arial" w:cs="Arial"/>
        </w:rPr>
        <w:t xml:space="preserve">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47672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lastRenderedPageBreak/>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47672D">
        <w:rPr>
          <w:rFonts w:ascii="Arial" w:hAnsi="Arial" w:cs="Arial"/>
        </w:rPr>
        <w:t>odpady</w:t>
      </w:r>
      <w:r w:rsidR="00132638" w:rsidRPr="0047672D">
        <w:rPr>
          <w:rFonts w:ascii="Arial" w:hAnsi="Arial" w:cs="Arial"/>
        </w:rPr>
        <w:t>.</w:t>
      </w:r>
      <w:r w:rsidRPr="0047672D">
        <w:rPr>
          <w:rFonts w:ascii="Arial" w:hAnsi="Arial" w:cs="Arial"/>
        </w:rPr>
        <w:t xml:space="preserve"> </w:t>
      </w:r>
    </w:p>
    <w:p w14:paraId="22FA78B6" w14:textId="022621C8" w:rsidR="00E73632" w:rsidRPr="0064015E" w:rsidRDefault="008C18A0" w:rsidP="00DC1BEB">
      <w:pPr>
        <w:pStyle w:val="Odstavecseseznamem"/>
        <w:numPr>
          <w:ilvl w:val="0"/>
          <w:numId w:val="16"/>
        </w:numPr>
        <w:jc w:val="both"/>
        <w:rPr>
          <w:rFonts w:ascii="Arial" w:hAnsi="Arial" w:cs="Arial"/>
          <w:lang w:val="x-none"/>
        </w:rPr>
      </w:pPr>
      <w:r w:rsidRPr="0047672D">
        <w:rPr>
          <w:rFonts w:ascii="Arial" w:hAnsi="Arial" w:cs="Arial"/>
        </w:rPr>
        <w:t xml:space="preserve">Bude-li ze strany zhotovitele porušena právní povinnost, která je stanovena předpisy nebo touto smlouvou, a objednatel </w:t>
      </w:r>
      <w:r w:rsidR="005A7953" w:rsidRPr="0047672D">
        <w:rPr>
          <w:rFonts w:ascii="Arial" w:hAnsi="Arial" w:cs="Arial"/>
        </w:rPr>
        <w:t xml:space="preserve">č. 1 </w:t>
      </w:r>
      <w:r w:rsidRPr="0047672D">
        <w:rPr>
          <w:rFonts w:ascii="Arial" w:hAnsi="Arial" w:cs="Arial"/>
        </w:rPr>
        <w:t>učiní nebo opomene či nebude moci učinit pro porušení takové povinnosti následné činnosti, v jejichž důsledku bude sankcionován ze strany orgánů veřejné správy, je příslušný zhotovitel povinen tuto částku jako vzniklou škodu objednateli</w:t>
      </w:r>
      <w:r w:rsidR="00ED0122" w:rsidRPr="0047672D">
        <w:rPr>
          <w:rFonts w:ascii="Arial" w:hAnsi="Arial" w:cs="Arial"/>
        </w:rPr>
        <w:t xml:space="preserve"> č. 1</w:t>
      </w:r>
      <w:r w:rsidRPr="0047672D">
        <w:rPr>
          <w:rFonts w:ascii="Arial" w:hAnsi="Arial" w:cs="Arial"/>
        </w:rPr>
        <w:t xml:space="preserve"> nahradit, pokud nebyla způsobena zcela či zčásti </w:t>
      </w:r>
      <w:r w:rsidRPr="0047672D">
        <w:rPr>
          <w:rFonts w:ascii="Arial" w:hAnsi="Arial" w:cs="Arial"/>
        </w:rPr>
        <w:br/>
        <w:t>v důsledku jednání či opomenutí objednatele</w:t>
      </w:r>
      <w:r w:rsidR="00ED0122" w:rsidRPr="0047672D">
        <w:rPr>
          <w:rFonts w:ascii="Arial" w:hAnsi="Arial" w:cs="Arial"/>
        </w:rPr>
        <w:t xml:space="preserve"> č. 1</w:t>
      </w:r>
      <w:r w:rsidRPr="0047672D">
        <w:rPr>
          <w:rFonts w:ascii="Arial" w:hAnsi="Arial" w:cs="Arial"/>
        </w:rPr>
        <w:t xml:space="preserve"> nebo pokud na možné porušení předpisů zhotovitel objednatele </w:t>
      </w:r>
      <w:r w:rsidR="00ED0122" w:rsidRPr="0047672D">
        <w:rPr>
          <w:rFonts w:ascii="Arial" w:hAnsi="Arial" w:cs="Arial"/>
        </w:rPr>
        <w:t xml:space="preserve">č. 1 </w:t>
      </w:r>
      <w:r w:rsidRPr="0047672D">
        <w:rPr>
          <w:rFonts w:ascii="Arial" w:hAnsi="Arial" w:cs="Arial"/>
        </w:rPr>
        <w:t>předem neupozornil</w:t>
      </w:r>
      <w:r w:rsidRPr="00594BBC">
        <w:rPr>
          <w:rFonts w:ascii="Arial" w:hAnsi="Arial" w:cs="Arial"/>
        </w:rPr>
        <w:t xml:space="preserve">. </w:t>
      </w: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507BED20" w:rsidR="001F3878" w:rsidRPr="0047672D"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FE430D" w:rsidRPr="00FE430D">
        <w:rPr>
          <w:rFonts w:ascii="Arial" w:hAnsi="Arial" w:cs="Arial"/>
          <w:b/>
        </w:rPr>
        <w:t>22 500</w:t>
      </w:r>
      <w:r w:rsidR="00FE430D">
        <w:rPr>
          <w:rFonts w:ascii="Arial" w:hAnsi="Arial" w:cs="Arial"/>
          <w:b/>
        </w:rPr>
        <w:t> </w:t>
      </w:r>
      <w:r w:rsidR="00FE430D" w:rsidRPr="00FE430D">
        <w:rPr>
          <w:rFonts w:ascii="Arial" w:hAnsi="Arial" w:cs="Arial"/>
          <w:b/>
        </w:rPr>
        <w:t>000</w:t>
      </w:r>
      <w:r w:rsidR="00FE430D">
        <w:rPr>
          <w:rFonts w:ascii="Arial" w:hAnsi="Arial" w:cs="Arial"/>
          <w:b/>
        </w:rPr>
        <w:t xml:space="preserve"> </w:t>
      </w:r>
      <w:r w:rsidRPr="00FE430D">
        <w:rPr>
          <w:rFonts w:ascii="Arial" w:hAnsi="Arial" w:cs="Arial"/>
        </w:rPr>
        <w:t>Kč.</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w:t>
      </w:r>
      <w:r w:rsidRPr="0047672D">
        <w:rPr>
          <w:rFonts w:ascii="Arial" w:hAnsi="Arial" w:cs="Arial"/>
        </w:rPr>
        <w:t xml:space="preserve">ustanovení a že nedojde ke snížení pojistné částky pod částku uvedenou v předchozí větě. Zhotovitel se dále zavazuje, že bude pojištěn také po dobu záruky a že nedojde ke snížení pojistné částky pod 30 % pojistné částky dle tohoto odstavce. </w:t>
      </w:r>
    </w:p>
    <w:p w14:paraId="6DFE52C8" w14:textId="77777777" w:rsidR="006A7B67" w:rsidRPr="0047672D" w:rsidRDefault="006A7B67" w:rsidP="006A7B67">
      <w:pPr>
        <w:pStyle w:val="Odstavecseseznamem"/>
        <w:numPr>
          <w:ilvl w:val="0"/>
          <w:numId w:val="17"/>
        </w:numPr>
        <w:jc w:val="both"/>
        <w:rPr>
          <w:rFonts w:ascii="Arial" w:hAnsi="Arial" w:cs="Arial"/>
        </w:rPr>
      </w:pPr>
      <w:r w:rsidRPr="0047672D">
        <w:rPr>
          <w:rFonts w:ascii="Arial" w:hAnsi="Arial" w:cs="Arial"/>
        </w:rPr>
        <w:t>Zhotovitel je kdykoliv v průběhu trvání této smlouvy povinen na požádání objednatele č. 1 předložit do třech dnů pojistnou smlouvu dle tohoto odstavce, nebo její relevantní části, nebo pojistku ve smyslu § 2775 občanského zákoníku, a to nejpozději do 7 dnů ode dne doručení žádosti objednatele č. 1.</w:t>
      </w:r>
    </w:p>
    <w:p w14:paraId="50BAC7CE" w14:textId="77777777" w:rsidR="006A7B67" w:rsidRPr="0047672D" w:rsidRDefault="006A7B67" w:rsidP="006A7B67">
      <w:pPr>
        <w:pStyle w:val="Odstavecseseznamem"/>
        <w:numPr>
          <w:ilvl w:val="0"/>
          <w:numId w:val="17"/>
        </w:numPr>
        <w:jc w:val="both"/>
        <w:rPr>
          <w:rFonts w:ascii="Arial" w:hAnsi="Arial" w:cs="Arial"/>
        </w:rPr>
      </w:pPr>
      <w:r w:rsidRPr="0047672D">
        <w:rPr>
          <w:rFonts w:ascii="Arial" w:hAnsi="Arial" w:cs="Arial"/>
        </w:rPr>
        <w:t>Zhotovitel je povinen řádně platit pojistné tak, aby pojistná smlouva či smlouvy sjednané dle této smlouvy či v souvislosti s ní byly platné po celou dobu provádění díla i po dobu záruky. V případě, že dojde k zániku pojištění, je zhotovitel povinen o této skutečnosti neprodleně informovat objednatele č. 1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288FFB23" w14:textId="77777777" w:rsidR="006A7B67" w:rsidRPr="009B12AA" w:rsidRDefault="006A7B67" w:rsidP="006A7B67">
      <w:pPr>
        <w:pStyle w:val="Odstavecseseznamem"/>
        <w:numPr>
          <w:ilvl w:val="0"/>
          <w:numId w:val="17"/>
        </w:numPr>
        <w:jc w:val="both"/>
        <w:rPr>
          <w:rFonts w:ascii="Arial" w:hAnsi="Arial" w:cs="Arial"/>
        </w:rPr>
      </w:pPr>
      <w:r w:rsidRPr="0047672D">
        <w:rPr>
          <w:rFonts w:ascii="Arial" w:hAnsi="Arial" w:cs="Arial"/>
        </w:rPr>
        <w:t xml:space="preserve">Od doby převzetí staveniště až do protokolárního předání a převzetí díla objednatelem č. 1 nese zhotovitel nebezpečí škody na díle a všech jeho zhotovovaných, upravovaných a dalších částech a na částech či součástech díla, které jsou na staveništi uskladněny. Z tohoto důvodu se zhotovitel zavazuje </w:t>
      </w:r>
      <w:r w:rsidRPr="0040364B">
        <w:rPr>
          <w:rFonts w:ascii="Arial" w:hAnsi="Arial" w:cs="Arial"/>
        </w:rPr>
        <w:t>uzavřít a na své náklady udržovat v platnosti pojištění proti všem rizikům, ztrátám nebo poškozením díla.</w:t>
      </w:r>
    </w:p>
    <w:p w14:paraId="737F51EA" w14:textId="35C7FC46" w:rsidR="00DA3E16" w:rsidRPr="0064015E" w:rsidRDefault="006A7B67" w:rsidP="0064015E">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47672D" w:rsidRDefault="00F81870" w:rsidP="00F81870">
      <w:pPr>
        <w:pStyle w:val="Odstavecseseznamem"/>
        <w:numPr>
          <w:ilvl w:val="0"/>
          <w:numId w:val="27"/>
        </w:numPr>
        <w:jc w:val="both"/>
        <w:rPr>
          <w:rFonts w:ascii="Arial" w:hAnsi="Arial" w:cs="Arial"/>
        </w:rPr>
      </w:pPr>
      <w:r w:rsidRPr="0047672D">
        <w:rPr>
          <w:rFonts w:ascii="Arial" w:hAnsi="Arial" w:cs="Arial"/>
        </w:rPr>
        <w:t xml:space="preserve">Zhotovitel potvrzuje, že provedl kontrolu projektové dokumentace, výkazu výměr </w:t>
      </w:r>
      <w:r w:rsidRPr="0047672D">
        <w:rPr>
          <w:rFonts w:ascii="Arial" w:hAnsi="Arial" w:cs="Arial"/>
        </w:rPr>
        <w:br/>
        <w:t xml:space="preserve">a seznámil se se všemi okolnostmi a podmínkami svého plnění včetně prostoru staveniště. </w:t>
      </w:r>
    </w:p>
    <w:p w14:paraId="0C2E19B9" w14:textId="0C4416E7" w:rsidR="00F81870" w:rsidRPr="0047672D" w:rsidRDefault="00F81870" w:rsidP="00F81870">
      <w:pPr>
        <w:pStyle w:val="Odstavecseseznamem"/>
        <w:numPr>
          <w:ilvl w:val="0"/>
          <w:numId w:val="27"/>
        </w:numPr>
        <w:jc w:val="both"/>
        <w:rPr>
          <w:rFonts w:ascii="Arial" w:hAnsi="Arial" w:cs="Arial"/>
        </w:rPr>
      </w:pPr>
      <w:r w:rsidRPr="0047672D">
        <w:rPr>
          <w:rFonts w:ascii="Arial" w:hAnsi="Arial" w:cs="Arial"/>
        </w:rPr>
        <w:t xml:space="preserve">Zjistí-li zhotovitel v průběhu realizace stavby případné vady projektové dokumentace, je povinen na ně objednatele </w:t>
      </w:r>
      <w:r w:rsidR="0012008B" w:rsidRPr="0047672D">
        <w:rPr>
          <w:rFonts w:ascii="Arial" w:hAnsi="Arial" w:cs="Arial"/>
        </w:rPr>
        <w:t xml:space="preserve">č. 1 </w:t>
      </w:r>
      <w:r w:rsidRPr="0047672D">
        <w:rPr>
          <w:rFonts w:ascii="Arial" w:hAnsi="Arial" w:cs="Arial"/>
        </w:rPr>
        <w:t xml:space="preserve">bezodkladně upozornit. V takovém případě zhotovitel předá </w:t>
      </w:r>
      <w:r w:rsidR="0012008B" w:rsidRPr="0047672D">
        <w:rPr>
          <w:rFonts w:ascii="Arial" w:hAnsi="Arial" w:cs="Arial"/>
        </w:rPr>
        <w:t xml:space="preserve">objednatele č. 1 </w:t>
      </w:r>
      <w:r w:rsidRPr="0047672D">
        <w:rPr>
          <w:rFonts w:ascii="Arial" w:hAnsi="Arial" w:cs="Arial"/>
        </w:rPr>
        <w:t xml:space="preserve">soupis vad a nedostatků projektové dokumentace, včetně návrhů na jejich odstranění. </w:t>
      </w:r>
    </w:p>
    <w:p w14:paraId="6A3CC0C7" w14:textId="5FE6A6C8" w:rsidR="003E578B" w:rsidRPr="0047672D" w:rsidRDefault="00F81870" w:rsidP="00DC1BEB">
      <w:pPr>
        <w:pStyle w:val="Odstavecseseznamem"/>
        <w:numPr>
          <w:ilvl w:val="0"/>
          <w:numId w:val="27"/>
        </w:numPr>
        <w:jc w:val="both"/>
        <w:rPr>
          <w:rFonts w:ascii="Arial" w:hAnsi="Arial" w:cs="Arial"/>
        </w:rPr>
      </w:pPr>
      <w:r w:rsidRPr="0047672D">
        <w:rPr>
          <w:rFonts w:ascii="Arial" w:hAnsi="Arial" w:cs="Arial"/>
        </w:rPr>
        <w:t xml:space="preserve">Pokud zhotovitelem zjištěné vady a nedostatky projektové dokumentace budou </w:t>
      </w:r>
      <w:r w:rsidR="0012008B" w:rsidRPr="0047672D">
        <w:rPr>
          <w:rFonts w:ascii="Arial" w:hAnsi="Arial" w:cs="Arial"/>
        </w:rPr>
        <w:t xml:space="preserve">objednatele č. 1 </w:t>
      </w:r>
      <w:r w:rsidRPr="0047672D">
        <w:rPr>
          <w:rFonts w:ascii="Arial" w:hAnsi="Arial" w:cs="Arial"/>
        </w:rPr>
        <w:t xml:space="preserve">shledány jako oprávněné a </w:t>
      </w:r>
      <w:r w:rsidR="008C2D9B" w:rsidRPr="0047672D">
        <w:rPr>
          <w:rFonts w:ascii="Arial" w:hAnsi="Arial" w:cs="Arial"/>
        </w:rPr>
        <w:t xml:space="preserve">objednatele č. 1 </w:t>
      </w:r>
      <w:r w:rsidRPr="0047672D">
        <w:rPr>
          <w:rFonts w:ascii="Arial" w:hAnsi="Arial" w:cs="Arial"/>
        </w:rPr>
        <w:t xml:space="preserve">nebude moci tyto vady </w:t>
      </w:r>
      <w:r w:rsidRPr="0047672D">
        <w:rPr>
          <w:rFonts w:ascii="Arial" w:hAnsi="Arial" w:cs="Arial"/>
        </w:rPr>
        <w:lastRenderedPageBreak/>
        <w:t xml:space="preserve">projektové dokumentace odstranit do 15 pracovních dnů ode </w:t>
      </w:r>
      <w:r w:rsidRPr="00594BBC">
        <w:rPr>
          <w:rFonts w:ascii="Arial" w:hAnsi="Arial" w:cs="Arial"/>
        </w:rPr>
        <w:t xml:space="preserve">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5" w:name="_Ref376426659"/>
    </w:p>
    <w:p w14:paraId="44598E35" w14:textId="77777777" w:rsidR="00BB4203" w:rsidRPr="00594BBC" w:rsidRDefault="0086685B" w:rsidP="00D7509E">
      <w:pPr>
        <w:spacing w:after="0"/>
        <w:ind w:firstLine="708"/>
        <w:rPr>
          <w:rFonts w:ascii="Arial" w:hAnsi="Arial" w:cs="Arial"/>
          <w:u w:val="single"/>
        </w:rPr>
      </w:pPr>
      <w:r w:rsidRPr="00594BBC">
        <w:rPr>
          <w:rFonts w:ascii="Arial" w:hAnsi="Arial" w:cs="Arial"/>
          <w:u w:val="single"/>
        </w:rPr>
        <w:t>Staveniště</w:t>
      </w:r>
    </w:p>
    <w:p w14:paraId="0E38C5B0" w14:textId="50D83ED0"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w:t>
      </w:r>
      <w:r w:rsidRPr="0047672D">
        <w:rPr>
          <w:rFonts w:ascii="Arial" w:hAnsi="Arial" w:cs="Arial"/>
        </w:rPr>
        <w:t>vyhotoví objednatel</w:t>
      </w:r>
      <w:r w:rsidR="005C6555" w:rsidRPr="0047672D">
        <w:rPr>
          <w:rFonts w:ascii="Arial" w:hAnsi="Arial" w:cs="Arial"/>
        </w:rPr>
        <w:t xml:space="preserve"> č. 1</w:t>
      </w:r>
      <w:r w:rsidRPr="0047672D">
        <w:rPr>
          <w:rFonts w:ascii="Arial" w:hAnsi="Arial" w:cs="Arial"/>
        </w:rPr>
        <w:t xml:space="preserve"> písemný </w:t>
      </w:r>
      <w:r w:rsidRPr="00F56592">
        <w:rPr>
          <w:rFonts w:ascii="Arial" w:hAnsi="Arial" w:cs="Arial"/>
        </w:rPr>
        <w:t xml:space="preserve">protokol, který obě smluvní strany </w:t>
      </w:r>
      <w:proofErr w:type="gramStart"/>
      <w:r w:rsidRPr="00F56592">
        <w:rPr>
          <w:rFonts w:ascii="Arial" w:hAnsi="Arial" w:cs="Arial"/>
        </w:rPr>
        <w:t>podepíší</w:t>
      </w:r>
      <w:proofErr w:type="gramEnd"/>
      <w:r w:rsidRPr="00F56592">
        <w:rPr>
          <w:rFonts w:ascii="Arial" w:hAnsi="Arial" w:cs="Arial"/>
        </w:rPr>
        <w:t>.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1364A149" w14:textId="19DC9F02" w:rsidR="0086685B" w:rsidRPr="0047672D"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6"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6"/>
      <w:r w:rsidRPr="00594BBC">
        <w:rPr>
          <w:rFonts w:ascii="Arial" w:hAnsi="Arial" w:cs="Arial"/>
          <w:lang w:val="x-none"/>
        </w:rPr>
        <w:t xml:space="preserve">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w:t>
      </w:r>
      <w:r w:rsidRPr="0047672D">
        <w:rPr>
          <w:rFonts w:ascii="Arial" w:hAnsi="Arial" w:cs="Arial"/>
          <w:lang w:val="x-none"/>
        </w:rPr>
        <w:t>staveniště.)</w:t>
      </w:r>
      <w:r w:rsidR="00CA3CCF" w:rsidRPr="0047672D">
        <w:rPr>
          <w:rFonts w:ascii="Arial" w:hAnsi="Arial" w:cs="Arial"/>
        </w:rPr>
        <w:t>.</w:t>
      </w:r>
    </w:p>
    <w:p w14:paraId="168C2EDC" w14:textId="756348E1" w:rsidR="0086685B" w:rsidRPr="0047672D" w:rsidRDefault="0086685B" w:rsidP="00EF6D19">
      <w:pPr>
        <w:pStyle w:val="Odstavecseseznamem"/>
        <w:numPr>
          <w:ilvl w:val="0"/>
          <w:numId w:val="32"/>
        </w:numPr>
        <w:jc w:val="both"/>
        <w:rPr>
          <w:rFonts w:ascii="Arial" w:hAnsi="Arial" w:cs="Arial"/>
        </w:rPr>
      </w:pPr>
      <w:r w:rsidRPr="0047672D">
        <w:rPr>
          <w:rFonts w:ascii="Arial" w:hAnsi="Arial" w:cs="Arial"/>
          <w:lang w:val="x-none"/>
        </w:rPr>
        <w:t xml:space="preserve">Zhotovitel se zavazuje odstranit zařízení staveniště a vyklizené staveniště předat </w:t>
      </w:r>
      <w:r w:rsidR="006464DE" w:rsidRPr="0047672D">
        <w:rPr>
          <w:rFonts w:ascii="Arial" w:hAnsi="Arial" w:cs="Arial"/>
        </w:rPr>
        <w:t xml:space="preserve">objednatel č. 1 </w:t>
      </w:r>
      <w:r w:rsidRPr="0047672D">
        <w:rPr>
          <w:rFonts w:ascii="Arial" w:hAnsi="Arial" w:cs="Arial"/>
          <w:lang w:val="x-none"/>
        </w:rPr>
        <w:t xml:space="preserve">nejpozději s podpisem protokolu o </w:t>
      </w:r>
      <w:r w:rsidR="00F81870" w:rsidRPr="0047672D">
        <w:rPr>
          <w:rFonts w:ascii="Arial" w:hAnsi="Arial" w:cs="Arial"/>
        </w:rPr>
        <w:t>provedení</w:t>
      </w:r>
      <w:r w:rsidR="00B04EA4" w:rsidRPr="0047672D">
        <w:rPr>
          <w:rFonts w:ascii="Arial" w:hAnsi="Arial" w:cs="Arial"/>
          <w:lang w:val="x-none"/>
        </w:rPr>
        <w:t xml:space="preserve"> </w:t>
      </w:r>
      <w:r w:rsidRPr="0047672D">
        <w:rPr>
          <w:rFonts w:ascii="Arial" w:hAnsi="Arial" w:cs="Arial"/>
          <w:lang w:val="x-none"/>
        </w:rPr>
        <w:t>díla, řádně podepsaného za obě smluvní strany</w:t>
      </w:r>
      <w:r w:rsidR="00FB4279" w:rsidRPr="0047672D">
        <w:rPr>
          <w:rFonts w:ascii="Arial" w:hAnsi="Arial" w:cs="Arial"/>
        </w:rPr>
        <w:t>.</w:t>
      </w:r>
    </w:p>
    <w:p w14:paraId="1AEE7063" w14:textId="2BC36D84" w:rsidR="0086685B" w:rsidRPr="0047672D" w:rsidRDefault="0086685B" w:rsidP="00EF6D19">
      <w:pPr>
        <w:pStyle w:val="Odstavecseseznamem"/>
        <w:numPr>
          <w:ilvl w:val="0"/>
          <w:numId w:val="32"/>
        </w:numPr>
        <w:jc w:val="both"/>
        <w:rPr>
          <w:rFonts w:ascii="Arial" w:hAnsi="Arial" w:cs="Arial"/>
        </w:rPr>
      </w:pPr>
      <w:r w:rsidRPr="0047672D">
        <w:rPr>
          <w:rFonts w:ascii="Arial" w:hAnsi="Arial" w:cs="Arial"/>
        </w:rPr>
        <w:t xml:space="preserve">Nevyklidí-li zhotovitel staveniště ve sjednané </w:t>
      </w:r>
      <w:r w:rsidR="00E56253" w:rsidRPr="0047672D">
        <w:rPr>
          <w:rFonts w:ascii="Arial" w:hAnsi="Arial" w:cs="Arial"/>
        </w:rPr>
        <w:t>lhůtě</w:t>
      </w:r>
      <w:r w:rsidR="0094762E" w:rsidRPr="0047672D">
        <w:rPr>
          <w:rFonts w:ascii="Arial" w:hAnsi="Arial" w:cs="Arial"/>
        </w:rPr>
        <w:t>,</w:t>
      </w:r>
      <w:r w:rsidRPr="0047672D">
        <w:rPr>
          <w:rFonts w:ascii="Arial" w:hAnsi="Arial" w:cs="Arial"/>
        </w:rPr>
        <w:t xml:space="preserve"> je </w:t>
      </w:r>
      <w:r w:rsidR="00693A3C" w:rsidRPr="0047672D">
        <w:rPr>
          <w:rFonts w:ascii="Arial" w:hAnsi="Arial" w:cs="Arial"/>
        </w:rPr>
        <w:t xml:space="preserve">objednatel č. 1 </w:t>
      </w:r>
      <w:r w:rsidRPr="0047672D">
        <w:rPr>
          <w:rFonts w:ascii="Arial" w:hAnsi="Arial" w:cs="Arial"/>
        </w:rPr>
        <w:t xml:space="preserve">oprávněn zabezpečit vyklizení staveniště třetí osobou a náklady s tím spojené uhradí </w:t>
      </w:r>
      <w:r w:rsidR="00693A3C" w:rsidRPr="0047672D">
        <w:rPr>
          <w:rFonts w:ascii="Arial" w:hAnsi="Arial" w:cs="Arial"/>
        </w:rPr>
        <w:t xml:space="preserve">objednateli č. 1 </w:t>
      </w:r>
      <w:r w:rsidRPr="0047672D">
        <w:rPr>
          <w:rFonts w:ascii="Arial" w:hAnsi="Arial" w:cs="Arial"/>
        </w:rPr>
        <w:t>zhotovitel.</w:t>
      </w:r>
    </w:p>
    <w:p w14:paraId="485A3DDC" w14:textId="77777777" w:rsidR="006B54C6" w:rsidRPr="0047672D" w:rsidRDefault="006B54C6" w:rsidP="006B54C6">
      <w:pPr>
        <w:pStyle w:val="Odstavecseseznamem"/>
        <w:jc w:val="both"/>
        <w:rPr>
          <w:rFonts w:ascii="Arial" w:hAnsi="Arial" w:cs="Arial"/>
          <w:u w:val="single"/>
        </w:rPr>
      </w:pPr>
    </w:p>
    <w:p w14:paraId="49040E18" w14:textId="77777777" w:rsidR="00C93D07" w:rsidRPr="0047672D" w:rsidRDefault="00C93D07" w:rsidP="006B54C6">
      <w:pPr>
        <w:pStyle w:val="Odstavecseseznamem"/>
        <w:jc w:val="both"/>
        <w:rPr>
          <w:rFonts w:ascii="Arial" w:hAnsi="Arial" w:cs="Arial"/>
          <w:u w:val="single"/>
        </w:rPr>
      </w:pPr>
      <w:r w:rsidRPr="0047672D">
        <w:rPr>
          <w:rFonts w:ascii="Arial" w:hAnsi="Arial" w:cs="Arial"/>
          <w:u w:val="single"/>
        </w:rPr>
        <w:t>Zahájení prací</w:t>
      </w:r>
    </w:p>
    <w:p w14:paraId="3B9D7B25" w14:textId="77777777" w:rsidR="006B54C6" w:rsidRPr="0047672D" w:rsidRDefault="00C93D07" w:rsidP="00EF6D19">
      <w:pPr>
        <w:pStyle w:val="Odstavecseseznamem"/>
        <w:numPr>
          <w:ilvl w:val="0"/>
          <w:numId w:val="32"/>
        </w:numPr>
        <w:jc w:val="both"/>
        <w:rPr>
          <w:rFonts w:ascii="Arial" w:hAnsi="Arial" w:cs="Arial"/>
        </w:rPr>
      </w:pPr>
      <w:r w:rsidRPr="0047672D">
        <w:rPr>
          <w:rFonts w:ascii="Arial" w:hAnsi="Arial" w:cs="Arial"/>
        </w:rPr>
        <w:t xml:space="preserve">Zhotovitel zahájí činnosti vedoucí k dokončení stavby dnem předání a převzetí staveniště. </w:t>
      </w:r>
      <w:r w:rsidRPr="0047672D">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55BC4CF1" w:rsidR="006B54C6" w:rsidRPr="0047672D" w:rsidRDefault="00C93D07" w:rsidP="00EF6D19">
      <w:pPr>
        <w:pStyle w:val="Odstavecseseznamem"/>
        <w:numPr>
          <w:ilvl w:val="0"/>
          <w:numId w:val="32"/>
        </w:numPr>
        <w:jc w:val="both"/>
        <w:rPr>
          <w:rFonts w:ascii="Arial" w:hAnsi="Arial" w:cs="Arial"/>
        </w:rPr>
      </w:pPr>
      <w:r w:rsidRPr="0047672D">
        <w:rPr>
          <w:rFonts w:ascii="Arial" w:hAnsi="Arial" w:cs="Arial"/>
        </w:rPr>
        <w:t xml:space="preserve">Pokud jsou při provádění stavby poskytovány dodávky či práce jinými osobami přímo pro objednatele, je </w:t>
      </w:r>
      <w:r w:rsidR="005716C4" w:rsidRPr="0047672D">
        <w:rPr>
          <w:rFonts w:ascii="Arial" w:hAnsi="Arial" w:cs="Arial"/>
        </w:rPr>
        <w:t xml:space="preserve">objednatel č. 1 </w:t>
      </w:r>
      <w:r w:rsidRPr="0047672D">
        <w:rPr>
          <w:rFonts w:ascii="Arial" w:hAnsi="Arial" w:cs="Arial"/>
        </w:rPr>
        <w:t xml:space="preserve">povinen do předloženého harmonogramu vyznačit </w:t>
      </w:r>
      <w:r w:rsidR="00E56253" w:rsidRPr="0047672D">
        <w:rPr>
          <w:rFonts w:ascii="Arial" w:hAnsi="Arial" w:cs="Arial"/>
        </w:rPr>
        <w:t>lhůty</w:t>
      </w:r>
      <w:ins w:id="27" w:author="Králová Alžběta Ing." w:date="2023-02-16T09:35:00Z">
        <w:r w:rsidR="00F56592" w:rsidRPr="0047672D">
          <w:rPr>
            <w:rFonts w:ascii="Arial" w:hAnsi="Arial" w:cs="Arial"/>
          </w:rPr>
          <w:t xml:space="preserve"> </w:t>
        </w:r>
      </w:ins>
      <w:r w:rsidRPr="0047672D">
        <w:rPr>
          <w:rFonts w:ascii="Arial" w:hAnsi="Arial" w:cs="Arial"/>
        </w:rPr>
        <w:t>stavební připravenosti a provádění těchto přímých dodávek.</w:t>
      </w:r>
      <w:r w:rsidR="00CA3CCF" w:rsidRPr="0047672D">
        <w:rPr>
          <w:rFonts w:ascii="Arial" w:hAnsi="Arial" w:cs="Arial"/>
        </w:rPr>
        <w:t xml:space="preserve"> </w:t>
      </w:r>
      <w:r w:rsidRPr="0047672D">
        <w:rPr>
          <w:rFonts w:ascii="Arial" w:hAnsi="Arial" w:cs="Arial"/>
        </w:rPr>
        <w:t>Zhotovitel je povinen d</w:t>
      </w:r>
      <w:r w:rsidR="009269A7" w:rsidRPr="0047672D">
        <w:rPr>
          <w:rFonts w:ascii="Arial" w:hAnsi="Arial" w:cs="Arial"/>
        </w:rPr>
        <w:t>od</w:t>
      </w:r>
      <w:r w:rsidRPr="0047672D">
        <w:rPr>
          <w:rFonts w:ascii="Arial" w:hAnsi="Arial" w:cs="Arial"/>
        </w:rPr>
        <w:t>ržovat harmonogram postupu výstavby</w:t>
      </w:r>
      <w:r w:rsidR="009269A7" w:rsidRPr="0047672D">
        <w:rPr>
          <w:rFonts w:ascii="Arial" w:hAnsi="Arial" w:cs="Arial"/>
        </w:rPr>
        <w:t>.</w:t>
      </w:r>
      <w:r w:rsidRPr="0047672D">
        <w:rPr>
          <w:rFonts w:ascii="Arial" w:hAnsi="Arial" w:cs="Arial"/>
        </w:rPr>
        <w:t xml:space="preserve"> </w:t>
      </w:r>
    </w:p>
    <w:p w14:paraId="04CB4DBA" w14:textId="1039E460" w:rsidR="006B54C6" w:rsidRPr="0047672D" w:rsidRDefault="00C93D07" w:rsidP="0086088C">
      <w:pPr>
        <w:pStyle w:val="Odstavecseseznamem"/>
        <w:numPr>
          <w:ilvl w:val="0"/>
          <w:numId w:val="32"/>
        </w:numPr>
        <w:jc w:val="both"/>
        <w:rPr>
          <w:rFonts w:ascii="Arial" w:hAnsi="Arial" w:cs="Arial"/>
        </w:rPr>
      </w:pPr>
      <w:r w:rsidRPr="0047672D">
        <w:rPr>
          <w:rFonts w:ascii="Arial" w:hAnsi="Arial" w:cs="Arial"/>
        </w:rPr>
        <w:t xml:space="preserve">Při provádění díla postupuje zhotovitel samostatně. Zhotovitel se však zavazuje brát </w:t>
      </w:r>
      <w:r w:rsidR="00AA45F3" w:rsidRPr="0047672D">
        <w:rPr>
          <w:rFonts w:ascii="Arial" w:hAnsi="Arial" w:cs="Arial"/>
        </w:rPr>
        <w:br/>
      </w:r>
      <w:r w:rsidRPr="0047672D">
        <w:rPr>
          <w:rFonts w:ascii="Arial" w:hAnsi="Arial" w:cs="Arial"/>
        </w:rPr>
        <w:t>v úvahu veškeré upozornění a pokyny objednatele, týkající se realizace předmětného díla a upozorňující na možné porušování smluvních povinností zhotovitele.</w:t>
      </w:r>
      <w:r w:rsidRPr="0047672D">
        <w:rPr>
          <w:rFonts w:ascii="Arial" w:hAnsi="Arial" w:cs="Arial"/>
        </w:rPr>
        <w:br/>
        <w:t xml:space="preserve">Zhotovitel je povinen upozornit </w:t>
      </w:r>
      <w:r w:rsidR="00746403" w:rsidRPr="0047672D">
        <w:rPr>
          <w:rFonts w:ascii="Arial" w:hAnsi="Arial" w:cs="Arial"/>
        </w:rPr>
        <w:t xml:space="preserve">objednatele č. 1 </w:t>
      </w:r>
      <w:r w:rsidRPr="0047672D">
        <w:rPr>
          <w:rFonts w:ascii="Arial" w:hAnsi="Arial" w:cs="Arial"/>
        </w:rPr>
        <w:t xml:space="preserve">bez zbytečného odkladu na nevhodnou povahu věcí převzatých od </w:t>
      </w:r>
      <w:r w:rsidR="00746403" w:rsidRPr="0047672D">
        <w:rPr>
          <w:rFonts w:ascii="Arial" w:hAnsi="Arial" w:cs="Arial"/>
        </w:rPr>
        <w:t xml:space="preserve">objednatele č. 1 </w:t>
      </w:r>
      <w:r w:rsidRPr="0047672D">
        <w:rPr>
          <w:rFonts w:ascii="Arial" w:hAnsi="Arial" w:cs="Arial"/>
        </w:rPr>
        <w:t xml:space="preserve">nebo pokynů daných mu </w:t>
      </w:r>
      <w:r w:rsidR="00746403" w:rsidRPr="0047672D">
        <w:rPr>
          <w:rFonts w:ascii="Arial" w:hAnsi="Arial" w:cs="Arial"/>
        </w:rPr>
        <w:t>objednatel č. 1</w:t>
      </w:r>
      <w:r w:rsidR="0094762E" w:rsidRPr="0047672D">
        <w:rPr>
          <w:rFonts w:ascii="Arial" w:hAnsi="Arial" w:cs="Arial"/>
        </w:rPr>
        <w:br/>
      </w:r>
      <w:r w:rsidRPr="0047672D">
        <w:rPr>
          <w:rFonts w:ascii="Arial" w:hAnsi="Arial" w:cs="Arial"/>
        </w:rPr>
        <w:t>k provedení díla, jestliže zhotovitel mohl tuto nevhodnost zjistit při vynaložení odborné péče (především se může jednat o zjištěnou vadu v projektové dokumentaci).</w:t>
      </w:r>
    </w:p>
    <w:p w14:paraId="06718A1A" w14:textId="19A4E760" w:rsidR="0086088C" w:rsidRPr="0047672D" w:rsidRDefault="00C93D07" w:rsidP="0086088C">
      <w:pPr>
        <w:pStyle w:val="Odstavecseseznamem"/>
        <w:numPr>
          <w:ilvl w:val="0"/>
          <w:numId w:val="32"/>
        </w:numPr>
        <w:jc w:val="both"/>
        <w:rPr>
          <w:rFonts w:ascii="Arial" w:hAnsi="Arial" w:cs="Arial"/>
        </w:rPr>
      </w:pPr>
      <w:r w:rsidRPr="0047672D">
        <w:rPr>
          <w:rFonts w:ascii="Arial" w:hAnsi="Arial" w:cs="Arial"/>
        </w:rPr>
        <w:lastRenderedPageBreak/>
        <w:t xml:space="preserve">Zhotovitel do doby obdržení nových pokynů od </w:t>
      </w:r>
      <w:r w:rsidR="009B1AFE" w:rsidRPr="0047672D">
        <w:rPr>
          <w:rFonts w:ascii="Arial" w:hAnsi="Arial" w:cs="Arial"/>
        </w:rPr>
        <w:t>objednatele č. 1</w:t>
      </w:r>
      <w:r w:rsidRPr="0047672D">
        <w:rPr>
          <w:rFonts w:ascii="Arial" w:hAnsi="Arial" w:cs="Arial"/>
        </w:rPr>
        <w:t xml:space="preserve">, je oprávněn přerušit provádění prací, pokud je to nezbytně nutné. O tuto dobu přerušení má zhotovitel nárok na prodloužení </w:t>
      </w:r>
      <w:r w:rsidR="00E56253" w:rsidRPr="0047672D">
        <w:rPr>
          <w:rFonts w:ascii="Arial" w:hAnsi="Arial" w:cs="Arial"/>
        </w:rPr>
        <w:t>lhůty pro</w:t>
      </w:r>
      <w:r w:rsidR="00F56592" w:rsidRPr="0047672D">
        <w:rPr>
          <w:rFonts w:ascii="Arial" w:hAnsi="Arial" w:cs="Arial"/>
        </w:rPr>
        <w:t xml:space="preserve"> </w:t>
      </w:r>
      <w:r w:rsidRPr="0047672D">
        <w:rPr>
          <w:rFonts w:ascii="Arial" w:hAnsi="Arial" w:cs="Arial"/>
        </w:rPr>
        <w:t xml:space="preserve">dokončení díla, případně náhradu vzniklých vícenákladů. </w:t>
      </w:r>
      <w:r w:rsidRPr="0047672D">
        <w:rPr>
          <w:rFonts w:ascii="Arial" w:hAnsi="Arial" w:cs="Arial"/>
        </w:rPr>
        <w:br/>
      </w:r>
      <w:r w:rsidR="009B1AFE" w:rsidRPr="0047672D">
        <w:rPr>
          <w:rFonts w:ascii="Arial" w:hAnsi="Arial" w:cs="Arial"/>
        </w:rPr>
        <w:t xml:space="preserve">Objednatel č. 1 </w:t>
      </w:r>
      <w:r w:rsidRPr="0047672D">
        <w:rPr>
          <w:rFonts w:ascii="Arial" w:hAnsi="Arial" w:cs="Arial"/>
        </w:rPr>
        <w:t>je povinen upozornit zhotovitele bez zbytečného odkladu na nevhodné provádění díla a na nové skutečnosti, týkající se předmětnéh</w:t>
      </w:r>
      <w:r w:rsidR="0086088C" w:rsidRPr="0047672D">
        <w:rPr>
          <w:rFonts w:ascii="Arial" w:hAnsi="Arial" w:cs="Arial"/>
        </w:rPr>
        <w:t xml:space="preserve">o díla, které zjistil v průběhu </w:t>
      </w:r>
      <w:r w:rsidR="000559CD" w:rsidRPr="0047672D">
        <w:rPr>
          <w:rFonts w:ascii="Arial" w:hAnsi="Arial" w:cs="Arial"/>
        </w:rPr>
        <w:t>v</w:t>
      </w:r>
      <w:r w:rsidRPr="0047672D">
        <w:rPr>
          <w:rFonts w:ascii="Arial" w:hAnsi="Arial" w:cs="Arial"/>
        </w:rPr>
        <w:t>ýstavby.</w:t>
      </w:r>
    </w:p>
    <w:p w14:paraId="4CCBBD65" w14:textId="656E4960" w:rsidR="006B54C6" w:rsidRPr="0047672D" w:rsidRDefault="001216DB" w:rsidP="00C95704">
      <w:pPr>
        <w:spacing w:after="0"/>
        <w:ind w:firstLine="708"/>
        <w:jc w:val="both"/>
        <w:rPr>
          <w:rFonts w:ascii="Arial" w:hAnsi="Arial" w:cs="Arial"/>
          <w:u w:val="single"/>
        </w:rPr>
      </w:pPr>
      <w:r w:rsidRPr="0047672D">
        <w:rPr>
          <w:rFonts w:ascii="Arial" w:hAnsi="Arial" w:cs="Arial"/>
          <w:u w:val="single"/>
        </w:rPr>
        <w:t>K</w:t>
      </w:r>
      <w:r w:rsidR="007E03E7" w:rsidRPr="0047672D">
        <w:rPr>
          <w:rFonts w:ascii="Arial" w:hAnsi="Arial" w:cs="Arial"/>
          <w:u w:val="single"/>
        </w:rPr>
        <w:t>ontrola prováděných prací</w:t>
      </w:r>
    </w:p>
    <w:p w14:paraId="3F2D9D24" w14:textId="15DAE2AD" w:rsidR="007958B9" w:rsidRPr="0047672D" w:rsidRDefault="00F665AA" w:rsidP="00EF6D19">
      <w:pPr>
        <w:pStyle w:val="Odstavecseseznamem"/>
        <w:numPr>
          <w:ilvl w:val="0"/>
          <w:numId w:val="32"/>
        </w:numPr>
        <w:jc w:val="both"/>
        <w:rPr>
          <w:rFonts w:ascii="Arial" w:hAnsi="Arial" w:cs="Arial"/>
        </w:rPr>
      </w:pPr>
      <w:r w:rsidRPr="0047672D">
        <w:rPr>
          <w:rFonts w:ascii="Arial" w:hAnsi="Arial" w:cs="Arial"/>
        </w:rPr>
        <w:t xml:space="preserve">Objednatel č. 1 </w:t>
      </w:r>
      <w:r w:rsidR="00C93D07" w:rsidRPr="0047672D">
        <w:rPr>
          <w:rFonts w:ascii="Arial" w:hAnsi="Arial" w:cs="Arial"/>
        </w:rPr>
        <w:t xml:space="preserve">je oprávněn kontrolovat provádění díla. Zjistí-li </w:t>
      </w:r>
      <w:r w:rsidRPr="0047672D">
        <w:rPr>
          <w:rFonts w:ascii="Arial" w:hAnsi="Arial" w:cs="Arial"/>
        </w:rPr>
        <w:t>objednatel č. 1</w:t>
      </w:r>
      <w:r w:rsidR="00C93D07" w:rsidRPr="0047672D">
        <w:rPr>
          <w:rFonts w:ascii="Arial" w:hAnsi="Arial" w:cs="Arial"/>
        </w:rPr>
        <w:t>, že zhotovitel provádí dílo v rozpor</w:t>
      </w:r>
      <w:r w:rsidR="0086088C" w:rsidRPr="0047672D">
        <w:rPr>
          <w:rFonts w:ascii="Arial" w:hAnsi="Arial" w:cs="Arial"/>
        </w:rPr>
        <w:t>u s povinnostmi vyplývajícími z této</w:t>
      </w:r>
      <w:r w:rsidR="00C93D07" w:rsidRPr="0047672D">
        <w:rPr>
          <w:rFonts w:ascii="Arial" w:hAnsi="Arial" w:cs="Arial"/>
        </w:rPr>
        <w:t xml:space="preserve"> smlouvy nebo obecně závazných právních předpisů, je </w:t>
      </w:r>
      <w:r w:rsidRPr="0047672D">
        <w:rPr>
          <w:rFonts w:ascii="Arial" w:hAnsi="Arial" w:cs="Arial"/>
        </w:rPr>
        <w:t xml:space="preserve">objednatel č. 1 </w:t>
      </w:r>
      <w:r w:rsidR="00C93D07" w:rsidRPr="0047672D">
        <w:rPr>
          <w:rFonts w:ascii="Arial" w:hAnsi="Arial" w:cs="Arial"/>
        </w:rPr>
        <w:t>oprávněn</w:t>
      </w:r>
      <w:r w:rsidR="00050E94" w:rsidRPr="0047672D">
        <w:rPr>
          <w:rFonts w:ascii="Arial" w:hAnsi="Arial" w:cs="Arial"/>
        </w:rPr>
        <w:t xml:space="preserve"> </w:t>
      </w:r>
      <w:r w:rsidR="009269A7" w:rsidRPr="0047672D">
        <w:rPr>
          <w:rFonts w:ascii="Arial" w:hAnsi="Arial" w:cs="Arial"/>
        </w:rPr>
        <w:t>požadovat</w:t>
      </w:r>
      <w:r w:rsidR="00C93D07" w:rsidRPr="0047672D">
        <w:rPr>
          <w:rFonts w:ascii="Arial" w:hAnsi="Arial" w:cs="Arial"/>
        </w:rPr>
        <w:t xml:space="preserve">, aby zhotovitel odstranil vady vzniklé vadným prováděním a dílo prováděl řádným způsobem. Jestliže zhotovitel tak neučiní v přiměřené lhůtě, jedná se o </w:t>
      </w:r>
      <w:r w:rsidR="009269A7" w:rsidRPr="0047672D">
        <w:rPr>
          <w:rFonts w:ascii="Arial" w:hAnsi="Arial" w:cs="Arial"/>
        </w:rPr>
        <w:t xml:space="preserve">podstatné </w:t>
      </w:r>
      <w:r w:rsidR="00C93D07" w:rsidRPr="0047672D">
        <w:rPr>
          <w:rFonts w:ascii="Arial" w:hAnsi="Arial" w:cs="Arial"/>
        </w:rPr>
        <w:t xml:space="preserve">porušení </w:t>
      </w:r>
      <w:r w:rsidR="0086088C" w:rsidRPr="0047672D">
        <w:rPr>
          <w:rFonts w:ascii="Arial" w:hAnsi="Arial" w:cs="Arial"/>
        </w:rPr>
        <w:t xml:space="preserve">této </w:t>
      </w:r>
      <w:r w:rsidR="00C93D07" w:rsidRPr="0047672D">
        <w:rPr>
          <w:rFonts w:ascii="Arial" w:hAnsi="Arial" w:cs="Arial"/>
        </w:rPr>
        <w:t>smlouvy, které opravňuje objednatel</w:t>
      </w:r>
      <w:r w:rsidR="007E03E7" w:rsidRPr="0047672D">
        <w:rPr>
          <w:rFonts w:ascii="Arial" w:hAnsi="Arial" w:cs="Arial"/>
        </w:rPr>
        <w:t>e k odstoupení od</w:t>
      </w:r>
      <w:r w:rsidR="0086088C" w:rsidRPr="0047672D">
        <w:rPr>
          <w:rFonts w:ascii="Arial" w:hAnsi="Arial" w:cs="Arial"/>
        </w:rPr>
        <w:t xml:space="preserve"> této</w:t>
      </w:r>
      <w:r w:rsidR="007E03E7" w:rsidRPr="0047672D">
        <w:rPr>
          <w:rFonts w:ascii="Arial" w:hAnsi="Arial" w:cs="Arial"/>
        </w:rPr>
        <w:t xml:space="preserve"> smlouvy.</w:t>
      </w:r>
    </w:p>
    <w:p w14:paraId="53F23290" w14:textId="425E204E" w:rsidR="0086685B" w:rsidRPr="0047672D" w:rsidRDefault="00C93D07" w:rsidP="00EF6D19">
      <w:pPr>
        <w:pStyle w:val="Odstavecseseznamem"/>
        <w:numPr>
          <w:ilvl w:val="0"/>
          <w:numId w:val="32"/>
        </w:numPr>
        <w:jc w:val="both"/>
        <w:rPr>
          <w:rFonts w:ascii="Arial" w:hAnsi="Arial" w:cs="Arial"/>
        </w:rPr>
      </w:pPr>
      <w:r w:rsidRPr="0047672D">
        <w:rPr>
          <w:rFonts w:ascii="Arial" w:hAnsi="Arial" w:cs="Arial"/>
        </w:rPr>
        <w:t xml:space="preserve">Zhotovitel je povinen vyzvat </w:t>
      </w:r>
      <w:r w:rsidR="00520055" w:rsidRPr="0047672D">
        <w:rPr>
          <w:rFonts w:ascii="Arial" w:hAnsi="Arial" w:cs="Arial"/>
        </w:rPr>
        <w:t xml:space="preserve">objednatele č. 1 </w:t>
      </w:r>
      <w:r w:rsidRPr="0047672D">
        <w:rPr>
          <w:rFonts w:ascii="Arial" w:hAnsi="Arial" w:cs="Arial"/>
        </w:rPr>
        <w:t>ke kontrole a prověření prací, které v dalším postupu budou zakryty nebo se stanou nepřístupnými (</w:t>
      </w:r>
      <w:proofErr w:type="gramStart"/>
      <w:r w:rsidRPr="0047672D">
        <w:rPr>
          <w:rFonts w:ascii="Arial" w:hAnsi="Arial" w:cs="Arial"/>
        </w:rPr>
        <w:t>postačí</w:t>
      </w:r>
      <w:proofErr w:type="gramEnd"/>
      <w:r w:rsidRPr="0047672D">
        <w:rPr>
          <w:rFonts w:ascii="Arial" w:hAnsi="Arial" w:cs="Arial"/>
        </w:rPr>
        <w:t xml:space="preserve"> zápis ve stavebním deníku). </w:t>
      </w:r>
      <w:bookmarkStart w:id="28" w:name="_Hlk16773999"/>
      <w:r w:rsidR="00AC63F3" w:rsidRPr="0047672D">
        <w:rPr>
          <w:rFonts w:ascii="Arial" w:hAnsi="Arial" w:cs="Arial"/>
        </w:rPr>
        <w:t xml:space="preserve">Kontroly se mohou účastnit i zaměstnanci </w:t>
      </w:r>
      <w:r w:rsidR="00520055" w:rsidRPr="0047672D">
        <w:rPr>
          <w:rFonts w:ascii="Arial" w:hAnsi="Arial" w:cs="Arial"/>
        </w:rPr>
        <w:t xml:space="preserve">objednatele č. 1 </w:t>
      </w:r>
      <w:r w:rsidR="00AC63F3" w:rsidRPr="0047672D">
        <w:rPr>
          <w:rFonts w:ascii="Arial" w:hAnsi="Arial" w:cs="Arial"/>
        </w:rPr>
        <w:t xml:space="preserve">zařazení v Oddělení investičních činností. </w:t>
      </w:r>
      <w:bookmarkEnd w:id="28"/>
      <w:r w:rsidRPr="0047672D">
        <w:rPr>
          <w:rFonts w:ascii="Arial" w:hAnsi="Arial" w:cs="Arial"/>
        </w:rPr>
        <w:t>Zhotovitel je povi</w:t>
      </w:r>
      <w:r w:rsidR="007E03E7" w:rsidRPr="0047672D">
        <w:rPr>
          <w:rFonts w:ascii="Arial" w:hAnsi="Arial" w:cs="Arial"/>
        </w:rPr>
        <w:t xml:space="preserve">nen vyzvat </w:t>
      </w:r>
      <w:r w:rsidR="00520055" w:rsidRPr="0047672D">
        <w:rPr>
          <w:rFonts w:ascii="Arial" w:hAnsi="Arial" w:cs="Arial"/>
        </w:rPr>
        <w:t xml:space="preserve">objednatele č. 1 </w:t>
      </w:r>
      <w:r w:rsidR="007E03E7" w:rsidRPr="0047672D">
        <w:rPr>
          <w:rFonts w:ascii="Arial" w:hAnsi="Arial" w:cs="Arial"/>
        </w:rPr>
        <w:t>nejméně 5</w:t>
      </w:r>
      <w:r w:rsidRPr="0047672D">
        <w:rPr>
          <w:rFonts w:ascii="Arial" w:hAnsi="Arial" w:cs="Arial"/>
        </w:rPr>
        <w:t xml:space="preserve"> pracovní</w:t>
      </w:r>
      <w:r w:rsidR="007E03E7" w:rsidRPr="0047672D">
        <w:rPr>
          <w:rFonts w:ascii="Arial" w:hAnsi="Arial" w:cs="Arial"/>
        </w:rPr>
        <w:t>ch dnů</w:t>
      </w:r>
      <w:r w:rsidRPr="0047672D">
        <w:rPr>
          <w:rFonts w:ascii="Arial" w:hAnsi="Arial" w:cs="Arial"/>
        </w:rPr>
        <w:t xml:space="preserve"> před </w:t>
      </w:r>
      <w:r w:rsidR="00E56253" w:rsidRPr="0047672D">
        <w:rPr>
          <w:rFonts w:ascii="Arial" w:hAnsi="Arial" w:cs="Arial"/>
        </w:rPr>
        <w:t>lhůtou</w:t>
      </w:r>
      <w:r w:rsidRPr="0047672D">
        <w:rPr>
          <w:rFonts w:ascii="Arial" w:hAnsi="Arial" w:cs="Arial"/>
        </w:rPr>
        <w:t>, v</w:t>
      </w:r>
      <w:r w:rsidR="00E56253" w:rsidRPr="0047672D">
        <w:rPr>
          <w:rFonts w:ascii="Arial" w:hAnsi="Arial" w:cs="Arial"/>
        </w:rPr>
        <w:t>e které</w:t>
      </w:r>
      <w:r w:rsidRPr="0047672D">
        <w:rPr>
          <w:rFonts w:ascii="Arial" w:hAnsi="Arial" w:cs="Arial"/>
        </w:rPr>
        <w:t xml:space="preserve"> budou předmětné práce zakryty. </w:t>
      </w:r>
      <w:r w:rsidR="007E03E7" w:rsidRPr="0047672D">
        <w:rPr>
          <w:rFonts w:ascii="Arial" w:hAnsi="Arial" w:cs="Arial"/>
        </w:rPr>
        <w:t>Pokud</w:t>
      </w:r>
      <w:r w:rsidRPr="0047672D">
        <w:rPr>
          <w:rFonts w:ascii="Arial" w:hAnsi="Arial" w:cs="Arial"/>
        </w:rPr>
        <w:t xml:space="preserve"> zhotovitel </w:t>
      </w:r>
      <w:r w:rsidR="00520055" w:rsidRPr="0047672D">
        <w:rPr>
          <w:rFonts w:ascii="Arial" w:hAnsi="Arial" w:cs="Arial"/>
        </w:rPr>
        <w:t xml:space="preserve">objednatel č. 1 </w:t>
      </w:r>
      <w:r w:rsidRPr="0047672D">
        <w:rPr>
          <w:rFonts w:ascii="Arial" w:hAnsi="Arial" w:cs="Arial"/>
        </w:rPr>
        <w:t xml:space="preserve">ke kontrole řádně nevyzve, je zhotovitel povinen na žádost </w:t>
      </w:r>
      <w:r w:rsidR="00520055" w:rsidRPr="0047672D">
        <w:rPr>
          <w:rFonts w:ascii="Arial" w:hAnsi="Arial" w:cs="Arial"/>
        </w:rPr>
        <w:t xml:space="preserve">objednatele č. 1 </w:t>
      </w:r>
      <w:r w:rsidRPr="0047672D">
        <w:rPr>
          <w:rFonts w:ascii="Arial" w:hAnsi="Arial" w:cs="Arial"/>
        </w:rPr>
        <w:t xml:space="preserve">odkrýt zakryté práce na vlastní náklad. Jestliže se </w:t>
      </w:r>
      <w:r w:rsidR="00520055" w:rsidRPr="0047672D">
        <w:rPr>
          <w:rFonts w:ascii="Arial" w:hAnsi="Arial" w:cs="Arial"/>
        </w:rPr>
        <w:t xml:space="preserve">objednatel č. 1 </w:t>
      </w:r>
      <w:r w:rsidRPr="0047672D">
        <w:rPr>
          <w:rFonts w:ascii="Arial" w:hAnsi="Arial" w:cs="Arial"/>
        </w:rPr>
        <w:t>i přes řádnou výzvu nedostaví a neprovede kontrolu těchto prací,</w:t>
      </w:r>
      <w:r w:rsidR="007E03E7" w:rsidRPr="0047672D">
        <w:rPr>
          <w:rFonts w:ascii="Arial" w:hAnsi="Arial" w:cs="Arial"/>
        </w:rPr>
        <w:t xml:space="preserve"> je zhotovitel oprávněn předmětné práce zakrýt</w:t>
      </w:r>
      <w:r w:rsidRPr="0047672D">
        <w:rPr>
          <w:rFonts w:ascii="Arial" w:hAnsi="Arial" w:cs="Arial"/>
        </w:rPr>
        <w:t>; bude</w:t>
      </w:r>
      <w:r w:rsidR="007E03E7" w:rsidRPr="0047672D">
        <w:rPr>
          <w:rFonts w:ascii="Arial" w:hAnsi="Arial" w:cs="Arial"/>
        </w:rPr>
        <w:t>-li</w:t>
      </w:r>
      <w:r w:rsidRPr="0047672D">
        <w:rPr>
          <w:rFonts w:ascii="Arial" w:hAnsi="Arial" w:cs="Arial"/>
        </w:rPr>
        <w:t xml:space="preserve"> následně </w:t>
      </w:r>
      <w:r w:rsidR="00520055" w:rsidRPr="0047672D">
        <w:rPr>
          <w:rFonts w:ascii="Arial" w:hAnsi="Arial" w:cs="Arial"/>
        </w:rPr>
        <w:t xml:space="preserve">objednatel č. 1 </w:t>
      </w:r>
      <w:r w:rsidRPr="0047672D">
        <w:rPr>
          <w:rFonts w:ascii="Arial" w:hAnsi="Arial" w:cs="Arial"/>
        </w:rPr>
        <w:t>požadovat dodatečně odkrytí těchto prací, je zhotovitel povinen toto odkrytí provést na náklady objednatele. V případě, že se při dodatečné kontrole zjistí, že práce nebyly řádně provedeny, hradí náklady spojené s</w:t>
      </w:r>
      <w:r w:rsidR="007E03E7" w:rsidRPr="0047672D">
        <w:rPr>
          <w:rFonts w:ascii="Arial" w:hAnsi="Arial" w:cs="Arial"/>
        </w:rPr>
        <w:t> </w:t>
      </w:r>
      <w:r w:rsidRPr="0047672D">
        <w:rPr>
          <w:rFonts w:ascii="Arial" w:hAnsi="Arial" w:cs="Arial"/>
        </w:rPr>
        <w:t>odkrytím</w:t>
      </w:r>
      <w:r w:rsidR="007E03E7" w:rsidRPr="0047672D">
        <w:rPr>
          <w:rFonts w:ascii="Arial" w:hAnsi="Arial" w:cs="Arial"/>
        </w:rPr>
        <w:t>, opravou vadného stavu a následným zakrytím zhotovitel</w:t>
      </w:r>
      <w:r w:rsidRPr="0047672D">
        <w:rPr>
          <w:rFonts w:ascii="Arial" w:hAnsi="Arial" w:cs="Arial"/>
        </w:rPr>
        <w:t xml:space="preserve"> těchto prací, přičemž ustanovení § 2626 odst. 2 občanského zákoníku se neuplatní.</w:t>
      </w:r>
      <w:r w:rsidRPr="0047672D">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43E4BE6C" w:rsidR="007958B9" w:rsidRPr="0047672D" w:rsidRDefault="007958B9" w:rsidP="00EF6D19">
      <w:pPr>
        <w:pStyle w:val="Odstavecseseznamem"/>
        <w:numPr>
          <w:ilvl w:val="0"/>
          <w:numId w:val="32"/>
        </w:numPr>
        <w:jc w:val="both"/>
        <w:rPr>
          <w:rFonts w:ascii="Arial" w:hAnsi="Arial" w:cs="Arial"/>
        </w:rPr>
      </w:pPr>
      <w:r w:rsidRPr="0047672D">
        <w:rPr>
          <w:rFonts w:ascii="Arial" w:hAnsi="Arial" w:cs="Arial"/>
        </w:rPr>
        <w:t xml:space="preserve">Pro účely kontroly průběhu provádění díla organizuje </w:t>
      </w:r>
      <w:r w:rsidR="00F55C52" w:rsidRPr="0047672D">
        <w:rPr>
          <w:rFonts w:ascii="Arial" w:hAnsi="Arial" w:cs="Arial"/>
        </w:rPr>
        <w:t>objednatel č. 1</w:t>
      </w:r>
      <w:r w:rsidR="009269A7" w:rsidRPr="0047672D">
        <w:rPr>
          <w:rFonts w:ascii="Arial" w:hAnsi="Arial" w:cs="Arial"/>
        </w:rPr>
        <w:t>, případně jím určený technický dozor stavebníka</w:t>
      </w:r>
      <w:r w:rsidRPr="0047672D">
        <w:rPr>
          <w:rFonts w:ascii="Arial" w:hAnsi="Arial" w:cs="Arial"/>
        </w:rPr>
        <w:t xml:space="preserve"> kontrolní dny v</w:t>
      </w:r>
      <w:r w:rsidR="00E56253" w:rsidRPr="0047672D">
        <w:rPr>
          <w:rFonts w:ascii="Arial" w:hAnsi="Arial" w:cs="Arial"/>
        </w:rPr>
        <w:t>e lhůtách</w:t>
      </w:r>
      <w:r w:rsidRPr="0047672D">
        <w:rPr>
          <w:rFonts w:ascii="Arial" w:hAnsi="Arial" w:cs="Arial"/>
        </w:rPr>
        <w:t xml:space="preserve"> nezbytných pro řádné provádění kontroly, nejméně však 1x měsíčně. </w:t>
      </w:r>
    </w:p>
    <w:p w14:paraId="60D3F166" w14:textId="2220E066" w:rsidR="007958B9" w:rsidRPr="0047672D" w:rsidRDefault="00F55C52" w:rsidP="00EF6D19">
      <w:pPr>
        <w:pStyle w:val="Odstavecseseznamem"/>
        <w:numPr>
          <w:ilvl w:val="0"/>
          <w:numId w:val="32"/>
        </w:numPr>
        <w:jc w:val="both"/>
        <w:rPr>
          <w:rFonts w:ascii="Arial" w:hAnsi="Arial" w:cs="Arial"/>
        </w:rPr>
      </w:pPr>
      <w:r w:rsidRPr="0047672D">
        <w:rPr>
          <w:rFonts w:ascii="Arial" w:hAnsi="Arial" w:cs="Arial"/>
        </w:rPr>
        <w:t xml:space="preserve">Objednatel č. 1 </w:t>
      </w:r>
      <w:r w:rsidR="007958B9" w:rsidRPr="0047672D">
        <w:rPr>
          <w:rFonts w:ascii="Arial" w:hAnsi="Arial" w:cs="Arial"/>
        </w:rPr>
        <w:t>je povinen oznámit konání kontrolního dne písemně nejméně 5 dnů před jeho konáním.</w:t>
      </w:r>
    </w:p>
    <w:p w14:paraId="3DE0CE64" w14:textId="4EC6895A" w:rsidR="007958B9" w:rsidRPr="0047672D" w:rsidRDefault="007958B9" w:rsidP="00EF6D19">
      <w:pPr>
        <w:pStyle w:val="Odstavecseseznamem"/>
        <w:numPr>
          <w:ilvl w:val="0"/>
          <w:numId w:val="32"/>
        </w:numPr>
        <w:jc w:val="both"/>
        <w:rPr>
          <w:rFonts w:ascii="Arial" w:hAnsi="Arial" w:cs="Arial"/>
        </w:rPr>
      </w:pPr>
      <w:r w:rsidRPr="0047672D">
        <w:rPr>
          <w:rFonts w:ascii="Arial" w:hAnsi="Arial" w:cs="Arial"/>
        </w:rPr>
        <w:t xml:space="preserve">Kontrolních dnů se zúčastní zástupci objednatele případně osob vykonávající funkci technického dozoru </w:t>
      </w:r>
      <w:r w:rsidR="009E69C2" w:rsidRPr="0047672D">
        <w:rPr>
          <w:rFonts w:ascii="Arial" w:hAnsi="Arial" w:cs="Arial"/>
        </w:rPr>
        <w:t xml:space="preserve">stavebníka </w:t>
      </w:r>
      <w:r w:rsidRPr="0047672D">
        <w:rPr>
          <w:rFonts w:ascii="Arial" w:hAnsi="Arial" w:cs="Arial"/>
        </w:rPr>
        <w:t xml:space="preserve">a autorského dozoru. </w:t>
      </w:r>
      <w:bookmarkStart w:id="29" w:name="_Hlk16774061"/>
      <w:r w:rsidR="00AC63F3" w:rsidRPr="0047672D">
        <w:rPr>
          <w:rFonts w:ascii="Arial" w:hAnsi="Arial" w:cs="Arial"/>
        </w:rPr>
        <w:t xml:space="preserve">Kontrolních dnů se mohou účastnit i zaměstnanci </w:t>
      </w:r>
      <w:r w:rsidR="00F55C52" w:rsidRPr="0047672D">
        <w:rPr>
          <w:rFonts w:ascii="Arial" w:hAnsi="Arial" w:cs="Arial"/>
        </w:rPr>
        <w:t xml:space="preserve">objednatel č. 1 </w:t>
      </w:r>
      <w:r w:rsidR="00AC63F3" w:rsidRPr="0047672D">
        <w:rPr>
          <w:rFonts w:ascii="Arial" w:hAnsi="Arial" w:cs="Arial"/>
        </w:rPr>
        <w:t>zařazení v Oddělení investičních činností.</w:t>
      </w:r>
      <w:bookmarkEnd w:id="29"/>
    </w:p>
    <w:p w14:paraId="745AA13A" w14:textId="6FF350BD" w:rsidR="007958B9" w:rsidRPr="0047672D" w:rsidRDefault="007958B9" w:rsidP="00EF6D19">
      <w:pPr>
        <w:pStyle w:val="Odstavecseseznamem"/>
        <w:numPr>
          <w:ilvl w:val="0"/>
          <w:numId w:val="32"/>
        </w:numPr>
        <w:jc w:val="both"/>
        <w:rPr>
          <w:rFonts w:ascii="Arial" w:hAnsi="Arial" w:cs="Arial"/>
        </w:rPr>
      </w:pPr>
      <w:r w:rsidRPr="0047672D">
        <w:rPr>
          <w:rFonts w:ascii="Arial" w:hAnsi="Arial" w:cs="Arial"/>
        </w:rPr>
        <w:t xml:space="preserve">Zástupci zhotovitele jsou povinni se zúčastňovat kontrolních dnů. </w:t>
      </w:r>
      <w:r w:rsidR="00950A27" w:rsidRPr="0047672D">
        <w:rPr>
          <w:rFonts w:ascii="Arial" w:hAnsi="Arial" w:cs="Arial"/>
        </w:rPr>
        <w:t>Zhotovitel má právo přizvat na kontrolní den své pod</w:t>
      </w:r>
      <w:r w:rsidR="00E56253" w:rsidRPr="0047672D">
        <w:rPr>
          <w:rFonts w:ascii="Arial" w:hAnsi="Arial" w:cs="Arial"/>
        </w:rPr>
        <w:t>dodavatele</w:t>
      </w:r>
      <w:r w:rsidR="00950A27" w:rsidRPr="0047672D">
        <w:rPr>
          <w:rFonts w:ascii="Arial" w:hAnsi="Arial" w:cs="Arial"/>
        </w:rPr>
        <w:t>.</w:t>
      </w:r>
      <w:r w:rsidR="00304A3D" w:rsidRPr="0047672D">
        <w:rPr>
          <w:rFonts w:ascii="Arial" w:hAnsi="Arial" w:cs="Arial"/>
        </w:rPr>
        <w:t xml:space="preserve"> </w:t>
      </w:r>
    </w:p>
    <w:p w14:paraId="53E8122C" w14:textId="50C4A912" w:rsidR="009269A7" w:rsidRPr="0047672D" w:rsidRDefault="00E23E3E" w:rsidP="00EF6D19">
      <w:pPr>
        <w:pStyle w:val="Odstavecseseznamem"/>
        <w:numPr>
          <w:ilvl w:val="0"/>
          <w:numId w:val="32"/>
        </w:numPr>
        <w:jc w:val="both"/>
        <w:rPr>
          <w:rFonts w:ascii="Arial" w:hAnsi="Arial" w:cs="Arial"/>
        </w:rPr>
      </w:pPr>
      <w:r w:rsidRPr="0047672D">
        <w:rPr>
          <w:rFonts w:ascii="Arial" w:hAnsi="Arial" w:cs="Arial"/>
        </w:rPr>
        <w:t xml:space="preserve">Kontrolní dny vede </w:t>
      </w:r>
      <w:r w:rsidR="0034799B" w:rsidRPr="0047672D">
        <w:rPr>
          <w:rFonts w:ascii="Arial" w:hAnsi="Arial" w:cs="Arial"/>
        </w:rPr>
        <w:t>objednatel č. 1</w:t>
      </w:r>
      <w:r w:rsidRPr="0047672D">
        <w:rPr>
          <w:rFonts w:ascii="Arial" w:hAnsi="Arial" w:cs="Arial"/>
        </w:rPr>
        <w:t>, případně jím určený technický dozor stavebníka.</w:t>
      </w:r>
    </w:p>
    <w:p w14:paraId="090E159A" w14:textId="77777777" w:rsidR="007958B9" w:rsidRPr="0047672D" w:rsidRDefault="007958B9" w:rsidP="009269A7">
      <w:pPr>
        <w:pStyle w:val="Odstavecseseznamem"/>
        <w:numPr>
          <w:ilvl w:val="0"/>
          <w:numId w:val="32"/>
        </w:numPr>
        <w:jc w:val="both"/>
        <w:rPr>
          <w:rFonts w:ascii="Arial" w:hAnsi="Arial" w:cs="Arial"/>
        </w:rPr>
      </w:pPr>
      <w:r w:rsidRPr="0047672D">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4213567D" w:rsidR="007958B9" w:rsidRPr="0047672D" w:rsidRDefault="0034799B" w:rsidP="00EF6D19">
      <w:pPr>
        <w:pStyle w:val="Odstavecseseznamem"/>
        <w:numPr>
          <w:ilvl w:val="0"/>
          <w:numId w:val="32"/>
        </w:numPr>
        <w:jc w:val="both"/>
        <w:rPr>
          <w:rFonts w:ascii="Arial" w:hAnsi="Arial" w:cs="Arial"/>
        </w:rPr>
      </w:pPr>
      <w:r w:rsidRPr="0047672D">
        <w:rPr>
          <w:rFonts w:ascii="Arial" w:hAnsi="Arial" w:cs="Arial"/>
        </w:rPr>
        <w:t>Objednatel č. 1</w:t>
      </w:r>
      <w:r w:rsidR="009269A7" w:rsidRPr="0047672D">
        <w:rPr>
          <w:rFonts w:ascii="Arial" w:hAnsi="Arial" w:cs="Arial"/>
        </w:rPr>
        <w:t>, popřípadě jím určený technický dozor stavebníka</w:t>
      </w:r>
      <w:r w:rsidR="007958B9" w:rsidRPr="0047672D">
        <w:rPr>
          <w:rFonts w:ascii="Arial" w:hAnsi="Arial" w:cs="Arial"/>
        </w:rPr>
        <w:t xml:space="preserve"> pořizuje z kontrolního dne zápis o jednání, který písemně předá všem zúčastněným. </w:t>
      </w:r>
    </w:p>
    <w:p w14:paraId="74C556ED" w14:textId="77777777" w:rsidR="007958B9" w:rsidRPr="0047672D" w:rsidRDefault="007958B9" w:rsidP="00EF6D19">
      <w:pPr>
        <w:pStyle w:val="Odstavecseseznamem"/>
        <w:numPr>
          <w:ilvl w:val="0"/>
          <w:numId w:val="32"/>
        </w:numPr>
        <w:jc w:val="both"/>
        <w:rPr>
          <w:rFonts w:ascii="Arial" w:hAnsi="Arial" w:cs="Arial"/>
        </w:rPr>
      </w:pPr>
      <w:r w:rsidRPr="0047672D">
        <w:rPr>
          <w:rFonts w:ascii="Arial" w:hAnsi="Arial" w:cs="Arial"/>
        </w:rPr>
        <w:t>Zhotovitel je povinen zapsat termín konání kontrolního dne a j</w:t>
      </w:r>
      <w:r w:rsidR="006B54C6" w:rsidRPr="0047672D">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47672D" w:rsidRDefault="00A355F7" w:rsidP="00EF6D19">
      <w:pPr>
        <w:pStyle w:val="Odstavecseseznamem"/>
        <w:numPr>
          <w:ilvl w:val="0"/>
          <w:numId w:val="32"/>
        </w:numPr>
        <w:jc w:val="both"/>
        <w:rPr>
          <w:rFonts w:ascii="Arial" w:hAnsi="Arial" w:cs="Arial"/>
        </w:rPr>
      </w:pPr>
      <w:r w:rsidRPr="0047672D">
        <w:rPr>
          <w:rFonts w:ascii="Arial" w:hAnsi="Arial" w:cs="Arial"/>
        </w:rPr>
        <w:t xml:space="preserve">Zhotovitel je povinen </w:t>
      </w:r>
      <w:r w:rsidR="009269A7" w:rsidRPr="0047672D">
        <w:rPr>
          <w:rFonts w:ascii="Arial" w:hAnsi="Arial" w:cs="Arial"/>
        </w:rPr>
        <w:t>provést</w:t>
      </w:r>
      <w:r w:rsidR="00693320" w:rsidRPr="0047672D">
        <w:rPr>
          <w:rFonts w:ascii="Arial" w:hAnsi="Arial" w:cs="Arial"/>
        </w:rPr>
        <w:t xml:space="preserve"> </w:t>
      </w:r>
      <w:r w:rsidRPr="0047672D">
        <w:rPr>
          <w:rFonts w:ascii="Arial" w:hAnsi="Arial" w:cs="Arial"/>
        </w:rPr>
        <w:t>dílo v</w:t>
      </w:r>
      <w:r w:rsidR="00E56253" w:rsidRPr="0047672D">
        <w:rPr>
          <w:rFonts w:ascii="Arial" w:hAnsi="Arial" w:cs="Arial"/>
        </w:rPr>
        <w:t>e lhůtě</w:t>
      </w:r>
      <w:r w:rsidR="006B54C6" w:rsidRPr="0047672D">
        <w:rPr>
          <w:rFonts w:ascii="Arial" w:hAnsi="Arial" w:cs="Arial"/>
        </w:rPr>
        <w:t xml:space="preserve"> sjednané ve smlouvě. </w:t>
      </w:r>
    </w:p>
    <w:p w14:paraId="38DFFF14" w14:textId="5A36B810" w:rsidR="00414852" w:rsidRPr="0047672D" w:rsidRDefault="00414852" w:rsidP="00EF6D19">
      <w:pPr>
        <w:pStyle w:val="Odstavecseseznamem"/>
        <w:numPr>
          <w:ilvl w:val="0"/>
          <w:numId w:val="32"/>
        </w:numPr>
        <w:jc w:val="both"/>
        <w:rPr>
          <w:rFonts w:ascii="Arial" w:hAnsi="Arial" w:cs="Arial"/>
        </w:rPr>
      </w:pPr>
      <w:r w:rsidRPr="0047672D">
        <w:rPr>
          <w:rFonts w:ascii="Arial" w:hAnsi="Arial" w:cs="Arial"/>
          <w:lang w:val="x-none"/>
        </w:rPr>
        <w:t xml:space="preserve">Zhotovitel je povinen písemně oznámit </w:t>
      </w:r>
      <w:r w:rsidR="00E679DE" w:rsidRPr="0047672D">
        <w:rPr>
          <w:rFonts w:ascii="Arial" w:hAnsi="Arial" w:cs="Arial"/>
        </w:rPr>
        <w:t xml:space="preserve">objednateli č. 1 </w:t>
      </w:r>
      <w:r w:rsidRPr="0047672D">
        <w:rPr>
          <w:rFonts w:ascii="Arial" w:hAnsi="Arial" w:cs="Arial"/>
          <w:lang w:val="x-none"/>
        </w:rPr>
        <w:t xml:space="preserve">nejpozději 7 pracovních dnů předem </w:t>
      </w:r>
      <w:r w:rsidR="00E56253" w:rsidRPr="0047672D">
        <w:rPr>
          <w:rFonts w:ascii="Arial" w:hAnsi="Arial" w:cs="Arial"/>
        </w:rPr>
        <w:t>lhůtu pro</w:t>
      </w:r>
      <w:r w:rsidRPr="0047672D">
        <w:rPr>
          <w:rFonts w:ascii="Arial" w:hAnsi="Arial" w:cs="Arial"/>
          <w:lang w:val="x-none"/>
        </w:rPr>
        <w:t xml:space="preserve"> ukončení prací a předložit </w:t>
      </w:r>
      <w:r w:rsidR="00E679DE" w:rsidRPr="0047672D">
        <w:rPr>
          <w:rFonts w:ascii="Arial" w:hAnsi="Arial" w:cs="Arial"/>
        </w:rPr>
        <w:t xml:space="preserve">objednateli č. 1 </w:t>
      </w:r>
      <w:r w:rsidRPr="0047672D">
        <w:rPr>
          <w:rFonts w:ascii="Arial" w:hAnsi="Arial" w:cs="Arial"/>
          <w:lang w:val="x-none"/>
        </w:rPr>
        <w:t>veškeré doklady</w:t>
      </w:r>
      <w:r w:rsidRPr="0047672D">
        <w:rPr>
          <w:rFonts w:ascii="Arial" w:hAnsi="Arial" w:cs="Arial"/>
        </w:rPr>
        <w:t xml:space="preserve"> </w:t>
      </w:r>
      <w:r w:rsidRPr="0047672D">
        <w:rPr>
          <w:rFonts w:ascii="Arial" w:hAnsi="Arial" w:cs="Arial"/>
          <w:lang w:val="x-none"/>
        </w:rPr>
        <w:t>nezbytné k předání a převzetí díla a ke kolaudaci stavby.</w:t>
      </w:r>
      <w:r w:rsidR="003D21B7" w:rsidRPr="0047672D">
        <w:rPr>
          <w:rFonts w:ascii="Arial" w:hAnsi="Arial" w:cs="Arial"/>
        </w:rPr>
        <w:t xml:space="preserve"> Pokud není dohodnuto jinak, je místem předání místo, kde je stavba prováděna.</w:t>
      </w:r>
      <w:r w:rsidRPr="0047672D">
        <w:rPr>
          <w:rFonts w:ascii="Arial" w:hAnsi="Arial" w:cs="Arial"/>
          <w:lang w:val="x-none"/>
        </w:rPr>
        <w:t xml:space="preserve"> Místem pro předání dokladů je Státní pozemkový úřad, Krajský pozemkový úřad pr</w:t>
      </w:r>
      <w:r w:rsidR="00ED239E" w:rsidRPr="0047672D">
        <w:rPr>
          <w:rFonts w:ascii="Arial" w:hAnsi="Arial" w:cs="Arial"/>
        </w:rPr>
        <w:t>o Zlínský kraj</w:t>
      </w:r>
      <w:r w:rsidRPr="0047672D">
        <w:rPr>
          <w:rFonts w:ascii="Arial" w:hAnsi="Arial" w:cs="Arial"/>
          <w:bCs/>
          <w:lang w:val="en-US"/>
        </w:rPr>
        <w:t>, Pobočka</w:t>
      </w:r>
      <w:r w:rsidR="00ED239E" w:rsidRPr="0047672D">
        <w:rPr>
          <w:rFonts w:ascii="Arial" w:hAnsi="Arial" w:cs="Arial"/>
          <w:bCs/>
          <w:lang w:val="en-US"/>
        </w:rPr>
        <w:t xml:space="preserve"> </w:t>
      </w:r>
      <w:proofErr w:type="spellStart"/>
      <w:r w:rsidR="00ED239E" w:rsidRPr="0047672D">
        <w:rPr>
          <w:rFonts w:ascii="Arial" w:hAnsi="Arial" w:cs="Arial"/>
          <w:bCs/>
          <w:lang w:val="en-US"/>
        </w:rPr>
        <w:t>Vsetín</w:t>
      </w:r>
      <w:proofErr w:type="spellEnd"/>
      <w:r w:rsidR="00ED239E" w:rsidRPr="0047672D">
        <w:rPr>
          <w:rFonts w:ascii="Arial" w:hAnsi="Arial" w:cs="Arial"/>
          <w:bCs/>
          <w:lang w:val="en-US"/>
        </w:rPr>
        <w:t xml:space="preserve">, 4. </w:t>
      </w:r>
      <w:proofErr w:type="spellStart"/>
      <w:r w:rsidR="00ED239E" w:rsidRPr="0047672D">
        <w:rPr>
          <w:rFonts w:ascii="Arial" w:hAnsi="Arial" w:cs="Arial"/>
          <w:bCs/>
          <w:lang w:val="en-US"/>
        </w:rPr>
        <w:t>května</w:t>
      </w:r>
      <w:proofErr w:type="spellEnd"/>
      <w:r w:rsidR="00ED239E" w:rsidRPr="0047672D">
        <w:rPr>
          <w:rFonts w:ascii="Arial" w:hAnsi="Arial" w:cs="Arial"/>
          <w:bCs/>
          <w:lang w:val="en-US"/>
        </w:rPr>
        <w:t xml:space="preserve"> 287, 755 01 </w:t>
      </w:r>
      <w:proofErr w:type="spellStart"/>
      <w:r w:rsidR="00ED239E" w:rsidRPr="0047672D">
        <w:rPr>
          <w:rFonts w:ascii="Arial" w:hAnsi="Arial" w:cs="Arial"/>
          <w:bCs/>
          <w:lang w:val="en-US"/>
        </w:rPr>
        <w:t>Vsetín</w:t>
      </w:r>
      <w:proofErr w:type="spellEnd"/>
      <w:r w:rsidR="00ED239E" w:rsidRPr="0047672D">
        <w:rPr>
          <w:rFonts w:ascii="Arial" w:hAnsi="Arial" w:cs="Arial"/>
          <w:bCs/>
          <w:lang w:val="en-US"/>
        </w:rPr>
        <w:t>.</w:t>
      </w:r>
      <w:r w:rsidRPr="0047672D">
        <w:rPr>
          <w:rFonts w:ascii="Arial" w:hAnsi="Arial" w:cs="Arial"/>
          <w:lang w:val="x-none"/>
        </w:rPr>
        <w:t xml:space="preserve"> </w:t>
      </w:r>
    </w:p>
    <w:p w14:paraId="6B83B78D" w14:textId="14BF17BD" w:rsidR="00950A27" w:rsidRPr="00FC7304" w:rsidRDefault="00ED239E" w:rsidP="00950A27">
      <w:pPr>
        <w:pStyle w:val="Odstavecseseznamem"/>
        <w:numPr>
          <w:ilvl w:val="0"/>
          <w:numId w:val="32"/>
        </w:numPr>
        <w:jc w:val="both"/>
        <w:rPr>
          <w:rFonts w:ascii="Arial" w:hAnsi="Arial" w:cs="Arial"/>
        </w:rPr>
      </w:pPr>
      <w:r w:rsidRPr="0047672D">
        <w:rPr>
          <w:rFonts w:ascii="Arial" w:hAnsi="Arial" w:cs="Arial"/>
        </w:rPr>
        <w:t xml:space="preserve">Objednateli č. 1 </w:t>
      </w:r>
      <w:r w:rsidR="00950A27" w:rsidRPr="0047672D">
        <w:rPr>
          <w:rFonts w:ascii="Arial" w:hAnsi="Arial" w:cs="Arial"/>
        </w:rPr>
        <w:t xml:space="preserve">budou před </w:t>
      </w:r>
      <w:r w:rsidR="00950A27" w:rsidRPr="00FC7304">
        <w:rPr>
          <w:rFonts w:ascii="Arial" w:hAnsi="Arial" w:cs="Arial"/>
        </w:rPr>
        <w:t>kolaudac</w:t>
      </w:r>
      <w:r w:rsidR="0073094A">
        <w:rPr>
          <w:rFonts w:ascii="Arial" w:hAnsi="Arial" w:cs="Arial"/>
        </w:rPr>
        <w:t>í</w:t>
      </w:r>
      <w:r w:rsidR="00950A27"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2972DCEA"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w:t>
      </w:r>
      <w:r w:rsidRPr="0047672D">
        <w:rPr>
          <w:rFonts w:cs="Arial"/>
          <w:b w:val="0"/>
          <w:szCs w:val="22"/>
          <w:u w:val="none"/>
        </w:rPr>
        <w:t>požadovaného objednatelem</w:t>
      </w:r>
      <w:r w:rsidR="00C008F8" w:rsidRPr="0047672D">
        <w:rPr>
          <w:rFonts w:cs="Arial"/>
          <w:b w:val="0"/>
          <w:szCs w:val="22"/>
          <w:u w:val="none"/>
          <w:lang w:val="cs-CZ"/>
        </w:rPr>
        <w:t xml:space="preserve"> č. 1</w:t>
      </w:r>
      <w:r w:rsidRPr="0047672D">
        <w:rPr>
          <w:rFonts w:cs="Arial"/>
          <w:b w:val="0"/>
          <w:szCs w:val="22"/>
          <w:u w:val="none"/>
        </w:rPr>
        <w:t>,</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406DEC3A" w:rsidR="00950A27" w:rsidRPr="0047672D" w:rsidRDefault="00751B6D" w:rsidP="00751B6D">
      <w:pPr>
        <w:pStyle w:val="Odstavecseseznamem"/>
        <w:numPr>
          <w:ilvl w:val="0"/>
          <w:numId w:val="32"/>
        </w:numPr>
        <w:jc w:val="both"/>
        <w:rPr>
          <w:rFonts w:ascii="Arial" w:hAnsi="Arial" w:cs="Arial"/>
        </w:rPr>
      </w:pPr>
      <w:r w:rsidRPr="0047672D">
        <w:rPr>
          <w:rFonts w:ascii="Arial" w:hAnsi="Arial" w:cs="Arial"/>
          <w:lang w:val="x-none"/>
        </w:rPr>
        <w:t xml:space="preserve">Odchylně od ustanovení § 2607 odst. 2 občanského zákoníku se smluvní strany dohodly, že případné zkoušky nezbytné pro prokázání dokončení díla mohou být provedeny pouze za přítomnosti </w:t>
      </w:r>
      <w:r w:rsidR="00FE7B39" w:rsidRPr="0047672D">
        <w:rPr>
          <w:rFonts w:ascii="Arial" w:hAnsi="Arial" w:cs="Arial"/>
        </w:rPr>
        <w:t xml:space="preserve">objednatele č. 1 </w:t>
      </w:r>
      <w:r w:rsidRPr="0047672D">
        <w:rPr>
          <w:rFonts w:ascii="Arial" w:hAnsi="Arial" w:cs="Arial"/>
          <w:lang w:val="x-none"/>
        </w:rPr>
        <w:t>či osoby jím určené.</w:t>
      </w:r>
    </w:p>
    <w:p w14:paraId="114E92B1" w14:textId="63FC4EDF" w:rsidR="00DC7E4C" w:rsidRPr="0047672D" w:rsidRDefault="00FE7B39" w:rsidP="00F56592">
      <w:pPr>
        <w:pStyle w:val="Odstavecseseznamem"/>
        <w:numPr>
          <w:ilvl w:val="0"/>
          <w:numId w:val="32"/>
        </w:numPr>
        <w:jc w:val="both"/>
        <w:rPr>
          <w:rFonts w:ascii="Arial" w:hAnsi="Arial" w:cs="Arial"/>
        </w:rPr>
      </w:pPr>
      <w:bookmarkStart w:id="30" w:name="_Hlk40281101"/>
      <w:r w:rsidRPr="0047672D">
        <w:rPr>
          <w:rFonts w:ascii="Arial" w:hAnsi="Arial" w:cs="Arial"/>
        </w:rPr>
        <w:t xml:space="preserve">Objednatel č. 1 </w:t>
      </w:r>
      <w:r w:rsidR="00DC7E4C" w:rsidRPr="0047672D">
        <w:rPr>
          <w:rFonts w:ascii="Arial" w:hAnsi="Arial" w:cs="Arial"/>
        </w:rPr>
        <w:t xml:space="preserve">je povinen nejpozději do 5 pracovních dnů ode dne </w:t>
      </w:r>
      <w:bookmarkStart w:id="31" w:name="_Hlk18500891"/>
      <w:r w:rsidR="00DC7E4C" w:rsidRPr="0047672D">
        <w:rPr>
          <w:rFonts w:ascii="Arial" w:hAnsi="Arial" w:cs="Arial"/>
        </w:rPr>
        <w:t>nabytí právní moci kolaudačního souhlasu/rozhodnutí zahájit přejímací řízení a řádně v něm pokračovat.</w:t>
      </w:r>
      <w:bookmarkEnd w:id="31"/>
    </w:p>
    <w:bookmarkEnd w:id="30"/>
    <w:p w14:paraId="1189F0BA" w14:textId="7FB7FAAF" w:rsidR="003D21B7" w:rsidRPr="0047672D" w:rsidRDefault="00414852" w:rsidP="006B54C6">
      <w:pPr>
        <w:pStyle w:val="Odstavecseseznamem"/>
        <w:numPr>
          <w:ilvl w:val="0"/>
          <w:numId w:val="32"/>
        </w:numPr>
        <w:jc w:val="both"/>
        <w:rPr>
          <w:rFonts w:ascii="Arial" w:hAnsi="Arial" w:cs="Arial"/>
        </w:rPr>
      </w:pPr>
      <w:r w:rsidRPr="0047672D">
        <w:rPr>
          <w:rFonts w:ascii="Arial" w:hAnsi="Arial" w:cs="Arial"/>
        </w:rPr>
        <w:t xml:space="preserve">V případě, že zhotovitel hodlá dokončit dílo před </w:t>
      </w:r>
      <w:r w:rsidR="00E56253" w:rsidRPr="0047672D">
        <w:rPr>
          <w:rFonts w:ascii="Arial" w:hAnsi="Arial" w:cs="Arial"/>
        </w:rPr>
        <w:t xml:space="preserve">lhůtou </w:t>
      </w:r>
      <w:r w:rsidRPr="0047672D">
        <w:rPr>
          <w:rFonts w:ascii="Arial" w:hAnsi="Arial" w:cs="Arial"/>
        </w:rPr>
        <w:t>sjednan</w:t>
      </w:r>
      <w:r w:rsidR="00E56253" w:rsidRPr="0047672D">
        <w:rPr>
          <w:rFonts w:ascii="Arial" w:hAnsi="Arial" w:cs="Arial"/>
        </w:rPr>
        <w:t>ou</w:t>
      </w:r>
      <w:r w:rsidRPr="0047672D">
        <w:rPr>
          <w:rFonts w:ascii="Arial" w:hAnsi="Arial" w:cs="Arial"/>
        </w:rPr>
        <w:t xml:space="preserve"> ve smlouvě, je povinen nové datum dokončení díla </w:t>
      </w:r>
      <w:r w:rsidR="00545B5F" w:rsidRPr="0047672D">
        <w:rPr>
          <w:rFonts w:ascii="Arial" w:hAnsi="Arial" w:cs="Arial"/>
        </w:rPr>
        <w:t xml:space="preserve">objednateli č. 1 </w:t>
      </w:r>
      <w:r w:rsidRPr="0047672D">
        <w:rPr>
          <w:rFonts w:ascii="Arial" w:hAnsi="Arial" w:cs="Arial"/>
        </w:rPr>
        <w:t>písemně oznámit nejméně 14 dnů předem a současně jej vyzvat k </w:t>
      </w:r>
      <w:r w:rsidR="00751B6D" w:rsidRPr="0047672D">
        <w:rPr>
          <w:rFonts w:ascii="Arial" w:hAnsi="Arial" w:cs="Arial"/>
        </w:rPr>
        <w:t>podání žádosti o kolaudaci</w:t>
      </w:r>
      <w:r w:rsidRPr="0047672D">
        <w:rPr>
          <w:rFonts w:ascii="Arial" w:hAnsi="Arial" w:cs="Arial"/>
        </w:rPr>
        <w:t xml:space="preserve">. </w:t>
      </w:r>
      <w:r w:rsidR="00545B5F" w:rsidRPr="0047672D">
        <w:rPr>
          <w:rFonts w:ascii="Arial" w:hAnsi="Arial" w:cs="Arial"/>
        </w:rPr>
        <w:t xml:space="preserve">Objednatel č. 1 </w:t>
      </w:r>
      <w:r w:rsidR="003D21B7" w:rsidRPr="0047672D">
        <w:rPr>
          <w:rFonts w:ascii="Arial" w:hAnsi="Arial" w:cs="Arial"/>
        </w:rPr>
        <w:t>však není povinen zahájit přejímací řízení před sjednan</w:t>
      </w:r>
      <w:r w:rsidR="00E56253" w:rsidRPr="0047672D">
        <w:rPr>
          <w:rFonts w:ascii="Arial" w:hAnsi="Arial" w:cs="Arial"/>
        </w:rPr>
        <w:t>ou</w:t>
      </w:r>
      <w:r w:rsidR="003D21B7" w:rsidRPr="0047672D">
        <w:rPr>
          <w:rFonts w:ascii="Arial" w:hAnsi="Arial" w:cs="Arial"/>
        </w:rPr>
        <w:t xml:space="preserve"> </w:t>
      </w:r>
      <w:r w:rsidR="00E56253" w:rsidRPr="0047672D">
        <w:rPr>
          <w:rFonts w:ascii="Arial" w:hAnsi="Arial" w:cs="Arial"/>
        </w:rPr>
        <w:t>lhůtou pro</w:t>
      </w:r>
      <w:r w:rsidR="003D21B7" w:rsidRPr="0047672D">
        <w:rPr>
          <w:rFonts w:ascii="Arial" w:hAnsi="Arial" w:cs="Arial"/>
        </w:rPr>
        <w:t xml:space="preserve"> dokončení díla.</w:t>
      </w:r>
    </w:p>
    <w:p w14:paraId="73E4C331" w14:textId="4DE3DC29" w:rsidR="003D21B7" w:rsidRPr="0047672D" w:rsidRDefault="003D21B7" w:rsidP="00EF6D19">
      <w:pPr>
        <w:pStyle w:val="Odstavecseseznamem"/>
        <w:numPr>
          <w:ilvl w:val="0"/>
          <w:numId w:val="32"/>
        </w:numPr>
        <w:jc w:val="both"/>
        <w:rPr>
          <w:rFonts w:ascii="Arial" w:hAnsi="Arial" w:cs="Arial"/>
        </w:rPr>
      </w:pPr>
      <w:r w:rsidRPr="0047672D">
        <w:rPr>
          <w:rFonts w:ascii="Arial" w:hAnsi="Arial" w:cs="Arial"/>
        </w:rPr>
        <w:t xml:space="preserve">Pokud se při předání a převzetí díla prokáže, že dílo není dokončeno, je zhotovitel povinen dílo dokončit v náhradní lhůtě a nese veškeré náklady vzniklé </w:t>
      </w:r>
      <w:r w:rsidR="009A0DF4" w:rsidRPr="0047672D">
        <w:rPr>
          <w:rFonts w:ascii="Arial" w:hAnsi="Arial" w:cs="Arial"/>
        </w:rPr>
        <w:t xml:space="preserve">objednateli č. 1 </w:t>
      </w:r>
      <w:r w:rsidRPr="0047672D">
        <w:rPr>
          <w:rFonts w:ascii="Arial" w:hAnsi="Arial" w:cs="Arial"/>
        </w:rPr>
        <w:lastRenderedPageBreak/>
        <w:t>s opakovaným předáním a převzetím díla.</w:t>
      </w:r>
      <w:r w:rsidR="006B54C6" w:rsidRPr="0047672D">
        <w:rPr>
          <w:rFonts w:ascii="Arial" w:hAnsi="Arial" w:cs="Arial"/>
        </w:rPr>
        <w:t xml:space="preserve"> </w:t>
      </w:r>
      <w:r w:rsidRPr="0047672D">
        <w:rPr>
          <w:rFonts w:ascii="Arial" w:hAnsi="Arial" w:cs="Arial"/>
        </w:rPr>
        <w:t xml:space="preserve">Poskytnutí </w:t>
      </w:r>
      <w:r w:rsidR="00E56253" w:rsidRPr="0047672D">
        <w:rPr>
          <w:rFonts w:ascii="Arial" w:hAnsi="Arial" w:cs="Arial"/>
        </w:rPr>
        <w:t>prodloužení lhůty</w:t>
      </w:r>
      <w:ins w:id="32" w:author="Králová Alžběta Ing." w:date="2023-02-16T09:37:00Z">
        <w:r w:rsidR="00F56592" w:rsidRPr="0047672D">
          <w:rPr>
            <w:rFonts w:ascii="Arial" w:hAnsi="Arial" w:cs="Arial"/>
          </w:rPr>
          <w:t xml:space="preserve"> </w:t>
        </w:r>
      </w:ins>
      <w:r w:rsidRPr="0047672D">
        <w:rPr>
          <w:rFonts w:ascii="Arial" w:hAnsi="Arial" w:cs="Arial"/>
        </w:rPr>
        <w:t xml:space="preserve">neznamená, že objednatel nemůže uplatnit smluvní sankce za nesplnění </w:t>
      </w:r>
      <w:r w:rsidR="00E56253" w:rsidRPr="0047672D">
        <w:rPr>
          <w:rFonts w:ascii="Arial" w:hAnsi="Arial" w:cs="Arial"/>
        </w:rPr>
        <w:t>lhůty pro</w:t>
      </w:r>
      <w:r w:rsidRPr="0047672D">
        <w:rPr>
          <w:rFonts w:ascii="Arial" w:hAnsi="Arial" w:cs="Arial"/>
        </w:rPr>
        <w:t xml:space="preserve"> dokončení díla.</w:t>
      </w:r>
    </w:p>
    <w:p w14:paraId="2A2134C6" w14:textId="77777777" w:rsidR="00414852" w:rsidRPr="0047672D" w:rsidRDefault="003D21B7" w:rsidP="00EF6D19">
      <w:pPr>
        <w:pStyle w:val="Odstavecseseznamem"/>
        <w:numPr>
          <w:ilvl w:val="0"/>
          <w:numId w:val="32"/>
        </w:numPr>
        <w:jc w:val="both"/>
        <w:rPr>
          <w:rFonts w:ascii="Arial" w:hAnsi="Arial" w:cs="Arial"/>
        </w:rPr>
      </w:pPr>
      <w:r w:rsidRPr="0047672D">
        <w:rPr>
          <w:rFonts w:ascii="Arial" w:hAnsi="Arial" w:cs="Arial"/>
        </w:rPr>
        <w:t>Obě sm</w:t>
      </w:r>
      <w:r w:rsidR="0086088C" w:rsidRPr="0047672D">
        <w:rPr>
          <w:rFonts w:ascii="Arial" w:hAnsi="Arial" w:cs="Arial"/>
        </w:rPr>
        <w:t xml:space="preserve">luvní strany mohou </w:t>
      </w:r>
      <w:r w:rsidRPr="0047672D">
        <w:rPr>
          <w:rFonts w:ascii="Arial" w:hAnsi="Arial" w:cs="Arial"/>
        </w:rPr>
        <w:t>dodatkem</w:t>
      </w:r>
      <w:r w:rsidR="0086088C" w:rsidRPr="0047672D">
        <w:rPr>
          <w:rFonts w:ascii="Arial" w:hAnsi="Arial" w:cs="Arial"/>
        </w:rPr>
        <w:t xml:space="preserve"> k této smlouvě</w:t>
      </w:r>
      <w:r w:rsidRPr="0047672D">
        <w:rPr>
          <w:rFonts w:ascii="Arial" w:hAnsi="Arial" w:cs="Arial"/>
        </w:rPr>
        <w:t xml:space="preserve"> sjednat předávání a přejímání díla po částech nebo mohou sjednat předčasné předání.</w:t>
      </w:r>
    </w:p>
    <w:p w14:paraId="56F26113" w14:textId="5FF0FD38" w:rsidR="00E23E3E" w:rsidRPr="0047672D" w:rsidRDefault="00E23E3E" w:rsidP="00E23E3E">
      <w:pPr>
        <w:pStyle w:val="TSlneksmlouvy"/>
        <w:keepNext w:val="0"/>
        <w:numPr>
          <w:ilvl w:val="0"/>
          <w:numId w:val="32"/>
        </w:numPr>
        <w:spacing w:before="120" w:after="120" w:line="288" w:lineRule="auto"/>
        <w:jc w:val="both"/>
        <w:rPr>
          <w:rFonts w:cs="Arial"/>
          <w:b w:val="0"/>
          <w:szCs w:val="22"/>
          <w:u w:val="none"/>
        </w:rPr>
      </w:pPr>
      <w:r w:rsidRPr="0047672D">
        <w:rPr>
          <w:rFonts w:cs="Arial"/>
          <w:b w:val="0"/>
          <w:szCs w:val="22"/>
          <w:u w:val="none"/>
        </w:rPr>
        <w:t xml:space="preserve">Řádné provedení díla bude stvrzeno podpisem protokolu o provedení díla osobami oprávněnými jednat za </w:t>
      </w:r>
      <w:r w:rsidR="0094599A" w:rsidRPr="0047672D">
        <w:rPr>
          <w:rFonts w:cs="Arial"/>
          <w:b w:val="0"/>
          <w:bCs/>
          <w:u w:val="none"/>
        </w:rPr>
        <w:t>objednatel</w:t>
      </w:r>
      <w:r w:rsidR="0094599A" w:rsidRPr="0047672D">
        <w:rPr>
          <w:rFonts w:cs="Arial"/>
          <w:b w:val="0"/>
          <w:bCs/>
          <w:u w:val="none"/>
          <w:lang w:val="cs-CZ"/>
        </w:rPr>
        <w:t>e</w:t>
      </w:r>
      <w:r w:rsidR="0094599A" w:rsidRPr="0047672D">
        <w:rPr>
          <w:rFonts w:cs="Arial"/>
          <w:b w:val="0"/>
          <w:bCs/>
          <w:u w:val="none"/>
        </w:rPr>
        <w:t xml:space="preserve"> č. </w:t>
      </w:r>
      <w:r w:rsidR="0094599A" w:rsidRPr="0047672D">
        <w:rPr>
          <w:rFonts w:cs="Arial"/>
          <w:b w:val="0"/>
          <w:bCs/>
          <w:u w:val="none"/>
          <w:lang w:val="cs-CZ"/>
        </w:rPr>
        <w:t xml:space="preserve">1 </w:t>
      </w:r>
      <w:r w:rsidRPr="0047672D">
        <w:rPr>
          <w:rFonts w:cs="Arial"/>
          <w:b w:val="0"/>
          <w:szCs w:val="22"/>
          <w:u w:val="none"/>
        </w:rPr>
        <w:t>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3"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3"/>
    </w:p>
    <w:p w14:paraId="6F83AC18" w14:textId="4836B149" w:rsidR="00BD6549" w:rsidRPr="00867920"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 xml:space="preserve">Podmínkou úspěšného </w:t>
      </w:r>
      <w:r w:rsidR="00BD6549" w:rsidRPr="00867920">
        <w:rPr>
          <w:rFonts w:cs="Arial"/>
          <w:b w:val="0"/>
          <w:szCs w:val="22"/>
          <w:u w:val="none"/>
          <w:lang w:val="cs-CZ"/>
        </w:rPr>
        <w:t xml:space="preserve">předání a převzetí díla bude kolaudace s doložkou nabytí právní moci. Bez tohoto dokladu nebude dílo </w:t>
      </w:r>
      <w:r w:rsidR="001E2D7B" w:rsidRPr="00867920">
        <w:rPr>
          <w:rFonts w:cs="Arial"/>
          <w:b w:val="0"/>
          <w:bCs/>
          <w:u w:val="none"/>
        </w:rPr>
        <w:t>objednatel</w:t>
      </w:r>
      <w:r w:rsidR="001E2D7B" w:rsidRPr="00867920">
        <w:rPr>
          <w:rFonts w:cs="Arial"/>
          <w:b w:val="0"/>
          <w:bCs/>
          <w:u w:val="none"/>
          <w:lang w:val="cs-CZ"/>
        </w:rPr>
        <w:t xml:space="preserve">em č. </w:t>
      </w:r>
      <w:r w:rsidR="00652431" w:rsidRPr="00867920">
        <w:rPr>
          <w:rFonts w:cs="Arial"/>
          <w:b w:val="0"/>
          <w:bCs/>
          <w:u w:val="none"/>
          <w:lang w:val="cs-CZ"/>
        </w:rPr>
        <w:t xml:space="preserve">1 </w:t>
      </w:r>
      <w:r w:rsidR="00BD6549" w:rsidRPr="00867920">
        <w:rPr>
          <w:rFonts w:cs="Arial"/>
          <w:b w:val="0"/>
          <w:szCs w:val="22"/>
          <w:u w:val="none"/>
          <w:lang w:val="cs-CZ"/>
        </w:rPr>
        <w:t>převzato.</w:t>
      </w:r>
    </w:p>
    <w:p w14:paraId="5D530E3B" w14:textId="08748207" w:rsidR="00E23E3E" w:rsidRPr="00867920"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867920">
        <w:rPr>
          <w:rFonts w:cs="Arial"/>
          <w:b w:val="0"/>
          <w:szCs w:val="22"/>
          <w:u w:val="none"/>
        </w:rPr>
        <w:t xml:space="preserve">O předání a převzetí díla </w:t>
      </w:r>
      <w:r w:rsidR="00BD6549" w:rsidRPr="00867920">
        <w:rPr>
          <w:rFonts w:cs="Arial"/>
          <w:b w:val="0"/>
          <w:szCs w:val="22"/>
          <w:u w:val="none"/>
          <w:lang w:val="cs-CZ"/>
        </w:rPr>
        <w:t>bude</w:t>
      </w:r>
      <w:r w:rsidR="00BD6549" w:rsidRPr="00867920">
        <w:rPr>
          <w:rFonts w:cs="Arial"/>
          <w:b w:val="0"/>
          <w:szCs w:val="22"/>
          <w:u w:val="none"/>
        </w:rPr>
        <w:t xml:space="preserve"> </w:t>
      </w:r>
      <w:r w:rsidRPr="00867920">
        <w:rPr>
          <w:rFonts w:cs="Arial"/>
          <w:b w:val="0"/>
          <w:szCs w:val="22"/>
          <w:u w:val="none"/>
        </w:rPr>
        <w:t>vyhotoven protokol, jenž byl podepsán osobami oprávněnými jednat za objednatele</w:t>
      </w:r>
      <w:r w:rsidR="00652431" w:rsidRPr="00867920">
        <w:rPr>
          <w:rFonts w:cs="Arial"/>
          <w:b w:val="0"/>
          <w:szCs w:val="22"/>
          <w:u w:val="none"/>
          <w:lang w:val="cs-CZ"/>
        </w:rPr>
        <w:t xml:space="preserve"> č. 1</w:t>
      </w:r>
      <w:r w:rsidRPr="00867920">
        <w:rPr>
          <w:rFonts w:cs="Arial"/>
          <w:b w:val="0"/>
          <w:szCs w:val="22"/>
          <w:u w:val="none"/>
        </w:rPr>
        <w:t xml:space="preserve"> a zhotovitele. V tomto protokolu musí být vždy uvedeno, zda bylo dílo </w:t>
      </w:r>
      <w:r w:rsidRPr="00867920">
        <w:rPr>
          <w:rFonts w:cs="Arial"/>
          <w:szCs w:val="22"/>
          <w:u w:val="none"/>
        </w:rPr>
        <w:t>převzato s výhradami</w:t>
      </w:r>
      <w:r w:rsidRPr="00867920">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867920">
        <w:rPr>
          <w:rFonts w:cs="Arial"/>
          <w:szCs w:val="22"/>
          <w:u w:val="none"/>
        </w:rPr>
        <w:t>bez výhrad</w:t>
      </w:r>
      <w:r w:rsidRPr="00867920">
        <w:rPr>
          <w:rFonts w:cs="Arial"/>
          <w:b w:val="0"/>
          <w:szCs w:val="22"/>
          <w:u w:val="none"/>
        </w:rPr>
        <w:t xml:space="preserve">. </w:t>
      </w:r>
      <w:r w:rsidRPr="00867920">
        <w:rPr>
          <w:rFonts w:cs="Arial"/>
          <w:b w:val="0"/>
          <w:szCs w:val="22"/>
          <w:u w:val="none"/>
          <w:lang w:val="cs-CZ"/>
        </w:rPr>
        <w:t>V protokolu o předání a převzetí díla bude uvedeno zejména:</w:t>
      </w:r>
    </w:p>
    <w:p w14:paraId="5655DCED" w14:textId="77777777" w:rsidR="00E23E3E" w:rsidRPr="00867920" w:rsidRDefault="00E23E3E" w:rsidP="00E23E3E">
      <w:pPr>
        <w:pStyle w:val="TSTextlnkuslovan"/>
        <w:ind w:left="709" w:firstLine="709"/>
        <w:rPr>
          <w:rFonts w:cs="Arial"/>
          <w:szCs w:val="22"/>
          <w:lang w:val="cs-CZ" w:eastAsia="en-US"/>
        </w:rPr>
      </w:pPr>
      <w:r w:rsidRPr="00867920">
        <w:rPr>
          <w:rFonts w:cs="Arial"/>
          <w:szCs w:val="22"/>
          <w:lang w:val="cs-CZ" w:eastAsia="en-US"/>
        </w:rPr>
        <w:t>• hodnocení prací, zejména jejich jakostí,</w:t>
      </w:r>
    </w:p>
    <w:p w14:paraId="370954BA" w14:textId="45A80898" w:rsidR="00E23E3E" w:rsidRPr="00594BBC" w:rsidRDefault="00E23E3E" w:rsidP="00E23E3E">
      <w:pPr>
        <w:pStyle w:val="TSTextlnkuslovan"/>
        <w:ind w:left="709" w:firstLine="709"/>
        <w:rPr>
          <w:rFonts w:cs="Arial"/>
          <w:szCs w:val="22"/>
          <w:lang w:val="cs-CZ" w:eastAsia="en-US"/>
        </w:rPr>
      </w:pPr>
      <w:r w:rsidRPr="00867920">
        <w:rPr>
          <w:rFonts w:cs="Arial"/>
          <w:szCs w:val="22"/>
          <w:lang w:val="cs-CZ" w:eastAsia="en-US"/>
        </w:rPr>
        <w:t>• prohlášení objednatele</w:t>
      </w:r>
      <w:r w:rsidR="006F5091" w:rsidRPr="00867920">
        <w:rPr>
          <w:rFonts w:cs="Arial"/>
          <w:szCs w:val="22"/>
          <w:lang w:val="cs-CZ" w:eastAsia="en-US"/>
        </w:rPr>
        <w:t xml:space="preserve"> č. 1</w:t>
      </w:r>
      <w:r w:rsidRPr="00867920">
        <w:rPr>
          <w:rFonts w:cs="Arial"/>
          <w:szCs w:val="22"/>
          <w:lang w:val="cs-CZ" w:eastAsia="en-US"/>
        </w:rPr>
        <w:t xml:space="preserve">, že </w:t>
      </w:r>
      <w:r w:rsidRPr="00594BBC">
        <w:rPr>
          <w:rFonts w:cs="Arial"/>
          <w:szCs w:val="22"/>
          <w:lang w:val="cs-CZ" w:eastAsia="en-US"/>
        </w:rPr>
        <w:t>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867920"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4" w:name="_Ref376427534"/>
      <w:r w:rsidRPr="00594BBC">
        <w:rPr>
          <w:rFonts w:cs="Arial"/>
          <w:b w:val="0"/>
          <w:szCs w:val="22"/>
          <w:u w:val="none"/>
        </w:rPr>
        <w:t xml:space="preserve">Staveniště bylo vyklizeno a případné úpravy okolí byly provedeny do 15 kalendářních dnů po předání a </w:t>
      </w:r>
      <w:r w:rsidRPr="00867920">
        <w:rPr>
          <w:rFonts w:cs="Arial"/>
          <w:b w:val="0"/>
          <w:szCs w:val="22"/>
          <w:u w:val="none"/>
        </w:rPr>
        <w:t>převzetí díla.</w:t>
      </w:r>
      <w:bookmarkEnd w:id="34"/>
    </w:p>
    <w:p w14:paraId="7411CE45" w14:textId="3ADB8A39" w:rsidR="00414852" w:rsidRPr="00867920" w:rsidRDefault="00414852" w:rsidP="00EF6D19">
      <w:pPr>
        <w:pStyle w:val="Odstavecseseznamem"/>
        <w:numPr>
          <w:ilvl w:val="0"/>
          <w:numId w:val="32"/>
        </w:numPr>
        <w:jc w:val="both"/>
        <w:rPr>
          <w:rFonts w:ascii="Arial" w:hAnsi="Arial" w:cs="Arial"/>
          <w:lang w:val="x-none"/>
        </w:rPr>
      </w:pPr>
      <w:r w:rsidRPr="00867920">
        <w:rPr>
          <w:rFonts w:ascii="Arial" w:hAnsi="Arial" w:cs="Arial"/>
          <w:lang w:val="x-none"/>
        </w:rPr>
        <w:t xml:space="preserve">V případě, kdy je dílo předáno bez vad, převezme </w:t>
      </w:r>
      <w:r w:rsidR="00372D3B" w:rsidRPr="00867920">
        <w:rPr>
          <w:rFonts w:ascii="Arial" w:hAnsi="Arial" w:cs="Arial"/>
        </w:rPr>
        <w:t xml:space="preserve">objednatel č. 1 </w:t>
      </w:r>
      <w:r w:rsidRPr="00867920">
        <w:rPr>
          <w:rFonts w:ascii="Arial" w:hAnsi="Arial" w:cs="Arial"/>
          <w:lang w:val="x-none"/>
        </w:rPr>
        <w:t xml:space="preserve">dílo bez výhrad. </w:t>
      </w:r>
    </w:p>
    <w:p w14:paraId="6A232792" w14:textId="17A2518F" w:rsidR="00414852" w:rsidRPr="00867920" w:rsidRDefault="00414852" w:rsidP="00EF6D19">
      <w:pPr>
        <w:pStyle w:val="Odstavecseseznamem"/>
        <w:numPr>
          <w:ilvl w:val="0"/>
          <w:numId w:val="32"/>
        </w:numPr>
        <w:jc w:val="both"/>
        <w:rPr>
          <w:rFonts w:ascii="Arial" w:hAnsi="Arial" w:cs="Arial"/>
          <w:lang w:val="x-none"/>
        </w:rPr>
      </w:pPr>
      <w:r w:rsidRPr="00867920">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w:t>
      </w:r>
      <w:r w:rsidR="008D1355" w:rsidRPr="00867920">
        <w:rPr>
          <w:rFonts w:ascii="Arial" w:hAnsi="Arial" w:cs="Arial"/>
        </w:rPr>
        <w:t xml:space="preserve">objednatel č. 1 </w:t>
      </w:r>
      <w:r w:rsidRPr="00867920">
        <w:rPr>
          <w:rFonts w:ascii="Arial" w:hAnsi="Arial" w:cs="Arial"/>
          <w:lang w:val="x-none"/>
        </w:rPr>
        <w:t xml:space="preserve">převzít dílo s výhradami, například pokud je řádné provedení díla závislé na vegetačních podmínkách. </w:t>
      </w:r>
      <w:r w:rsidRPr="00867920">
        <w:rPr>
          <w:rFonts w:ascii="Arial" w:hAnsi="Arial" w:cs="Arial"/>
        </w:rPr>
        <w:t xml:space="preserve">Drobné vady budou zhotovitelem odstraněny neprodleně, nedohodnou-li se smluvní strany jinak. </w:t>
      </w:r>
      <w:r w:rsidR="00D515F8" w:rsidRPr="00867920">
        <w:rPr>
          <w:rFonts w:ascii="Arial" w:hAnsi="Arial" w:cs="Arial"/>
        </w:rPr>
        <w:t>Lhůta pro</w:t>
      </w:r>
      <w:ins w:id="35" w:author="Králová Alžběta Ing." w:date="2023-02-17T08:44:00Z">
        <w:r w:rsidR="00DA3E16" w:rsidRPr="00867920">
          <w:rPr>
            <w:rFonts w:ascii="Arial" w:hAnsi="Arial" w:cs="Arial"/>
          </w:rPr>
          <w:t xml:space="preserve"> </w:t>
        </w:r>
      </w:ins>
      <w:r w:rsidRPr="00867920">
        <w:rPr>
          <w:rFonts w:ascii="Arial" w:hAnsi="Arial" w:cs="Arial"/>
        </w:rPr>
        <w:t>odstranění bude uveden v protokolu</w:t>
      </w:r>
      <w:r w:rsidR="00F81870" w:rsidRPr="00867920">
        <w:rPr>
          <w:rFonts w:ascii="Arial" w:hAnsi="Arial" w:cs="Arial"/>
        </w:rPr>
        <w:t xml:space="preserve"> o předání a převzetí díla</w:t>
      </w:r>
      <w:r w:rsidRPr="00867920">
        <w:rPr>
          <w:rFonts w:ascii="Arial" w:hAnsi="Arial" w:cs="Arial"/>
        </w:rPr>
        <w:t xml:space="preserve">. O odstranění drobných vad a nedodělků bude sepsán samostatný protokol o odstranění drobných vad a nedodělků. </w:t>
      </w:r>
    </w:p>
    <w:p w14:paraId="61B20BA4" w14:textId="77777777" w:rsidR="00414852" w:rsidRPr="00867920" w:rsidRDefault="00414852" w:rsidP="00EF6D19">
      <w:pPr>
        <w:pStyle w:val="Odstavecseseznamem"/>
        <w:numPr>
          <w:ilvl w:val="0"/>
          <w:numId w:val="32"/>
        </w:numPr>
        <w:jc w:val="both"/>
        <w:rPr>
          <w:rFonts w:ascii="Arial" w:hAnsi="Arial" w:cs="Arial"/>
          <w:lang w:val="x-none"/>
        </w:rPr>
      </w:pPr>
      <w:r w:rsidRPr="00867920">
        <w:rPr>
          <w:rFonts w:ascii="Arial" w:hAnsi="Arial" w:cs="Arial"/>
          <w:lang w:val="x-none"/>
        </w:rPr>
        <w:t xml:space="preserve">Kvalita díla bude odpovídat závazným standardům stanoveným ČSN, atestům, certifikačním protokolům a ujednáním dle </w:t>
      </w:r>
      <w:r w:rsidR="0086088C" w:rsidRPr="00867920">
        <w:rPr>
          <w:rFonts w:ascii="Arial" w:hAnsi="Arial" w:cs="Arial"/>
        </w:rPr>
        <w:t xml:space="preserve">této </w:t>
      </w:r>
      <w:r w:rsidRPr="00867920">
        <w:rPr>
          <w:rFonts w:ascii="Arial" w:hAnsi="Arial" w:cs="Arial"/>
          <w:lang w:val="x-none"/>
        </w:rPr>
        <w:t>smlouvy.</w:t>
      </w:r>
    </w:p>
    <w:p w14:paraId="0675793C" w14:textId="2251D337" w:rsidR="00395F22" w:rsidRPr="00867920" w:rsidRDefault="00414852" w:rsidP="00EF6D19">
      <w:pPr>
        <w:pStyle w:val="Odstavecseseznamem"/>
        <w:numPr>
          <w:ilvl w:val="0"/>
          <w:numId w:val="32"/>
        </w:numPr>
        <w:jc w:val="both"/>
        <w:rPr>
          <w:rFonts w:ascii="Arial" w:hAnsi="Arial" w:cs="Arial"/>
          <w:lang w:val="x-none"/>
        </w:rPr>
      </w:pPr>
      <w:r w:rsidRPr="00867920">
        <w:rPr>
          <w:rFonts w:ascii="Arial" w:hAnsi="Arial" w:cs="Arial"/>
          <w:lang w:val="x-none"/>
        </w:rPr>
        <w:t xml:space="preserve">Vlastníkem zhotovované věci je až do okamžiku protokolárního předání díla </w:t>
      </w:r>
      <w:r w:rsidR="00F925B2" w:rsidRPr="00867920">
        <w:rPr>
          <w:rFonts w:ascii="Arial" w:hAnsi="Arial" w:cs="Arial"/>
        </w:rPr>
        <w:t xml:space="preserve">objednateli č. 1 </w:t>
      </w:r>
      <w:r w:rsidRPr="00867920">
        <w:rPr>
          <w:rFonts w:ascii="Arial" w:hAnsi="Arial" w:cs="Arial"/>
          <w:lang w:val="x-none"/>
        </w:rPr>
        <w:t>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D9EBB24" w14:textId="2AA6E89D" w:rsidR="001216DB" w:rsidRPr="00867920" w:rsidRDefault="00395F22" w:rsidP="00E24F14">
      <w:pPr>
        <w:pStyle w:val="Odstavecseseznamem"/>
        <w:numPr>
          <w:ilvl w:val="0"/>
          <w:numId w:val="32"/>
        </w:numPr>
        <w:jc w:val="both"/>
        <w:rPr>
          <w:rFonts w:ascii="Arial" w:hAnsi="Arial" w:cs="Arial"/>
        </w:rPr>
      </w:pPr>
      <w:r w:rsidRPr="00867920">
        <w:rPr>
          <w:rFonts w:ascii="Arial" w:hAnsi="Arial" w:cs="Arial"/>
        </w:rPr>
        <w:lastRenderedPageBreak/>
        <w:t xml:space="preserve">V případě, že zhotovitel oznámí </w:t>
      </w:r>
      <w:r w:rsidR="00F35002" w:rsidRPr="00867920">
        <w:rPr>
          <w:rFonts w:ascii="Arial" w:hAnsi="Arial" w:cs="Arial"/>
        </w:rPr>
        <w:t>objednateli č. 1</w:t>
      </w:r>
      <w:r w:rsidRPr="00867920">
        <w:rPr>
          <w:rFonts w:ascii="Arial" w:hAnsi="Arial" w:cs="Arial"/>
        </w:rPr>
        <w:t xml:space="preserve">, že dílo je připraveno k předání a převzetí a při předávacím a přejímacím řízení se prokáže, že dílo není dokončeno nebo není ve stavu schopném předání a převzetí, je zhotovitel povinen uhradit </w:t>
      </w:r>
      <w:r w:rsidR="00F35002" w:rsidRPr="00867920">
        <w:rPr>
          <w:rFonts w:ascii="Arial" w:hAnsi="Arial" w:cs="Arial"/>
        </w:rPr>
        <w:t xml:space="preserve">objednateli č. 1 </w:t>
      </w:r>
      <w:r w:rsidRPr="00867920">
        <w:rPr>
          <w:rFonts w:ascii="Arial" w:hAnsi="Arial" w:cs="Arial"/>
        </w:rPr>
        <w:t>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2A2BC915" w:rsidR="007958B9" w:rsidRPr="00867920" w:rsidRDefault="007637B1" w:rsidP="006B54C6">
      <w:pPr>
        <w:pStyle w:val="Odstavecseseznamem"/>
        <w:numPr>
          <w:ilvl w:val="0"/>
          <w:numId w:val="26"/>
        </w:numPr>
        <w:jc w:val="both"/>
        <w:rPr>
          <w:rFonts w:ascii="Arial" w:hAnsi="Arial" w:cs="Arial"/>
        </w:rPr>
      </w:pPr>
      <w:r w:rsidRPr="00594BBC">
        <w:rPr>
          <w:rFonts w:ascii="Arial" w:hAnsi="Arial" w:cs="Arial"/>
        </w:rPr>
        <w:t xml:space="preserve">Stavební deník musí být přístupný kdykoliv v průběhu pracovní doby oprávněným </w:t>
      </w:r>
      <w:r w:rsidRPr="00867920">
        <w:rPr>
          <w:rFonts w:ascii="Arial" w:hAnsi="Arial" w:cs="Arial"/>
        </w:rPr>
        <w:t xml:space="preserve">osobám </w:t>
      </w:r>
      <w:bookmarkStart w:id="36" w:name="_Hlk16774460"/>
      <w:r w:rsidR="00BD59D7" w:rsidRPr="00867920">
        <w:rPr>
          <w:rFonts w:ascii="Arial" w:hAnsi="Arial" w:cs="Arial"/>
        </w:rPr>
        <w:t xml:space="preserve">objednatele č. 1 </w:t>
      </w:r>
      <w:r w:rsidR="00AC63F3" w:rsidRPr="00867920">
        <w:rPr>
          <w:rFonts w:ascii="Arial" w:hAnsi="Arial" w:cs="Arial"/>
        </w:rPr>
        <w:t>(včetně zaměstnanců zařazených do Oddělení investičních činností)</w:t>
      </w:r>
      <w:r w:rsidRPr="00867920">
        <w:rPr>
          <w:rFonts w:ascii="Arial" w:hAnsi="Arial" w:cs="Arial"/>
        </w:rPr>
        <w:t xml:space="preserve">, </w:t>
      </w:r>
      <w:bookmarkEnd w:id="36"/>
      <w:r w:rsidRPr="00867920">
        <w:rPr>
          <w:rFonts w:ascii="Arial" w:hAnsi="Arial" w:cs="Arial"/>
        </w:rPr>
        <w:t>případně jiným osobám oprávněným do st</w:t>
      </w:r>
      <w:r w:rsidR="00080D4E" w:rsidRPr="00867920">
        <w:rPr>
          <w:rFonts w:ascii="Arial" w:hAnsi="Arial" w:cs="Arial"/>
        </w:rPr>
        <w:t>avebního deníku zapisovat.</w:t>
      </w:r>
    </w:p>
    <w:p w14:paraId="13124FA2" w14:textId="43804033" w:rsidR="007958B9" w:rsidRPr="00867920" w:rsidRDefault="00BD59D7" w:rsidP="006B54C6">
      <w:pPr>
        <w:pStyle w:val="Odstavecseseznamem"/>
        <w:numPr>
          <w:ilvl w:val="0"/>
          <w:numId w:val="26"/>
        </w:numPr>
        <w:jc w:val="both"/>
        <w:rPr>
          <w:rFonts w:ascii="Arial" w:hAnsi="Arial" w:cs="Arial"/>
        </w:rPr>
      </w:pPr>
      <w:r w:rsidRPr="00867920">
        <w:rPr>
          <w:rFonts w:ascii="Arial" w:hAnsi="Arial" w:cs="Arial"/>
        </w:rPr>
        <w:t>Objednatel č. 1</w:t>
      </w:r>
      <w:r w:rsidR="007637B1" w:rsidRPr="00867920">
        <w:rPr>
          <w:rFonts w:ascii="Arial" w:hAnsi="Arial" w:cs="Arial"/>
        </w:rPr>
        <w:t>, nebo jím pověřená osoba vykonávající funkci technického dozoru</w:t>
      </w:r>
      <w:r w:rsidR="00E23E3E" w:rsidRPr="00867920">
        <w:rPr>
          <w:rFonts w:ascii="Arial" w:hAnsi="Arial" w:cs="Arial"/>
        </w:rPr>
        <w:t xml:space="preserve"> stavebníka</w:t>
      </w:r>
      <w:r w:rsidR="007637B1" w:rsidRPr="00867920">
        <w:rPr>
          <w:rFonts w:ascii="Arial" w:hAnsi="Arial" w:cs="Arial"/>
        </w:rPr>
        <w:t xml:space="preserve">, je povinen se vyjadřovat k zápisům ve stavebním deníku učiněným zhotovitelem nejpozději do 5 dnů ode dne vzniku zápisu, jinak se má za to, že </w:t>
      </w:r>
      <w:r w:rsidR="0094762E" w:rsidRPr="00867920">
        <w:rPr>
          <w:rFonts w:ascii="Arial" w:hAnsi="Arial" w:cs="Arial"/>
        </w:rPr>
        <w:br/>
      </w:r>
      <w:r w:rsidR="007637B1" w:rsidRPr="00867920">
        <w:rPr>
          <w:rFonts w:ascii="Arial" w:hAnsi="Arial" w:cs="Arial"/>
        </w:rPr>
        <w:t>s uvedeným z</w:t>
      </w:r>
      <w:r w:rsidR="00080D4E" w:rsidRPr="00867920">
        <w:rPr>
          <w:rFonts w:ascii="Arial" w:hAnsi="Arial" w:cs="Arial"/>
        </w:rPr>
        <w:t xml:space="preserve">ápisem souhlasí. </w:t>
      </w:r>
    </w:p>
    <w:p w14:paraId="4085A2FD" w14:textId="6569C005" w:rsidR="007958B9" w:rsidRPr="00594BBC" w:rsidRDefault="007637B1" w:rsidP="00E73632">
      <w:pPr>
        <w:pStyle w:val="Odstavecseseznamem"/>
        <w:numPr>
          <w:ilvl w:val="0"/>
          <w:numId w:val="26"/>
        </w:numPr>
        <w:jc w:val="both"/>
        <w:rPr>
          <w:rFonts w:ascii="Arial" w:hAnsi="Arial" w:cs="Arial"/>
        </w:rPr>
      </w:pPr>
      <w:r w:rsidRPr="00867920">
        <w:rPr>
          <w:rFonts w:ascii="Arial" w:hAnsi="Arial" w:cs="Arial"/>
        </w:rPr>
        <w:t xml:space="preserve">Nesouhlasí-li zhotovitel se zápisem, který učinil do stavebního deníku </w:t>
      </w:r>
      <w:r w:rsidR="00656524" w:rsidRPr="00867920">
        <w:rPr>
          <w:rFonts w:ascii="Arial" w:hAnsi="Arial" w:cs="Arial"/>
        </w:rPr>
        <w:t xml:space="preserve">objednatel č. 1 </w:t>
      </w:r>
      <w:r w:rsidRPr="00867920">
        <w:rPr>
          <w:rFonts w:ascii="Arial" w:hAnsi="Arial" w:cs="Arial"/>
        </w:rPr>
        <w:t xml:space="preserve">nebo jím pověřená osoba vykonávající funkci technického dozoru, případně osoba vykonávající funkci autorského dozoru, musí k tomuto zápisu připojit svoje stanovisko </w:t>
      </w:r>
      <w:r w:rsidRPr="00594BBC">
        <w:rPr>
          <w:rFonts w:ascii="Arial" w:hAnsi="Arial" w:cs="Arial"/>
        </w:rPr>
        <w:t>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3D928194"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A54568">
        <w:rPr>
          <w:rFonts w:ascii="Arial" w:hAnsi="Arial" w:cs="Arial"/>
          <w:b/>
          <w:bCs/>
          <w:lang w:val="en-US"/>
        </w:rPr>
        <w:t xml:space="preserve">60 </w:t>
      </w:r>
      <w:r w:rsidR="00F81870" w:rsidRPr="00DC1BEB">
        <w:rPr>
          <w:rFonts w:ascii="Arial" w:hAnsi="Arial" w:cs="Arial"/>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6A27F17B" w:rsidR="00395F22" w:rsidRPr="00867920" w:rsidRDefault="00395F22" w:rsidP="006B54C6">
      <w:pPr>
        <w:pStyle w:val="Odstavecseseznamem"/>
        <w:numPr>
          <w:ilvl w:val="0"/>
          <w:numId w:val="31"/>
        </w:numPr>
        <w:jc w:val="both"/>
        <w:rPr>
          <w:rFonts w:ascii="Arial" w:hAnsi="Arial" w:cs="Arial"/>
        </w:rPr>
      </w:pPr>
      <w:r w:rsidRPr="00867920">
        <w:rPr>
          <w:rFonts w:ascii="Arial" w:hAnsi="Arial" w:cs="Arial"/>
        </w:rPr>
        <w:t xml:space="preserve">Zhotovitel neodpovídá za vady díla, jestliže tyto vady byly způsobeny použitím věcí předaných mu ke zpracování </w:t>
      </w:r>
      <w:r w:rsidR="00BB0E2B" w:rsidRPr="00867920">
        <w:rPr>
          <w:rFonts w:ascii="Arial" w:hAnsi="Arial" w:cs="Arial"/>
        </w:rPr>
        <w:t xml:space="preserve">objednatelem č. 1 </w:t>
      </w:r>
      <w:r w:rsidRPr="00867920">
        <w:rPr>
          <w:rFonts w:ascii="Arial" w:hAnsi="Arial" w:cs="Arial"/>
        </w:rPr>
        <w:t xml:space="preserve">v případě, že zhotovitel ani při vynaložení odborné péče nevhodnost těchto věcí nemohl zjistit nebo na ně upozornil a </w:t>
      </w:r>
      <w:r w:rsidR="00A95202" w:rsidRPr="00867920">
        <w:rPr>
          <w:rFonts w:ascii="Arial" w:hAnsi="Arial" w:cs="Arial"/>
        </w:rPr>
        <w:t xml:space="preserve">objednatel č. 1 </w:t>
      </w:r>
      <w:r w:rsidRPr="00867920">
        <w:rPr>
          <w:rFonts w:ascii="Arial" w:hAnsi="Arial" w:cs="Arial"/>
        </w:rPr>
        <w:t xml:space="preserve">na jejich použití trval. </w:t>
      </w:r>
    </w:p>
    <w:p w14:paraId="5158B3BB" w14:textId="01F50EF7" w:rsidR="003D21B7" w:rsidRPr="00867920" w:rsidRDefault="00395F22" w:rsidP="00EF6D19">
      <w:pPr>
        <w:pStyle w:val="Odstavecseseznamem"/>
        <w:numPr>
          <w:ilvl w:val="0"/>
          <w:numId w:val="31"/>
        </w:numPr>
        <w:jc w:val="both"/>
        <w:rPr>
          <w:rFonts w:ascii="Arial" w:hAnsi="Arial" w:cs="Arial"/>
        </w:rPr>
      </w:pPr>
      <w:r w:rsidRPr="00867920">
        <w:rPr>
          <w:rFonts w:ascii="Arial" w:hAnsi="Arial" w:cs="Arial"/>
        </w:rPr>
        <w:t xml:space="preserve">Zhotovitel rovněž neodpovídá za vady způsobené dodržením nevhodných pokynů daných mu </w:t>
      </w:r>
      <w:r w:rsidR="001E2980" w:rsidRPr="00867920">
        <w:rPr>
          <w:rFonts w:ascii="Arial" w:hAnsi="Arial" w:cs="Arial"/>
        </w:rPr>
        <w:t>objednatelem č. 1</w:t>
      </w:r>
      <w:r w:rsidRPr="00867920">
        <w:rPr>
          <w:rFonts w:ascii="Arial" w:hAnsi="Arial" w:cs="Arial"/>
        </w:rPr>
        <w:t xml:space="preserve">, jestliže zhotovitel na nevhodnost těchto pokynů písemně upozornil a </w:t>
      </w:r>
      <w:r w:rsidR="001E2980" w:rsidRPr="00867920">
        <w:rPr>
          <w:rFonts w:ascii="Arial" w:hAnsi="Arial" w:cs="Arial"/>
        </w:rPr>
        <w:t xml:space="preserve">objednatel č. 1 </w:t>
      </w:r>
      <w:r w:rsidRPr="00867920">
        <w:rPr>
          <w:rFonts w:ascii="Arial" w:hAnsi="Arial" w:cs="Arial"/>
        </w:rPr>
        <w:t xml:space="preserve">na jejich dodržení trval nebo jestli zhotovitel tuto nevhodnost ani při vynaložení odborné péče nemohl zjistit. </w:t>
      </w:r>
    </w:p>
    <w:p w14:paraId="52F3EEF0" w14:textId="4AD6F6EF" w:rsidR="003D21B7" w:rsidRPr="00594BBC" w:rsidRDefault="003D21B7" w:rsidP="00EF6D19">
      <w:pPr>
        <w:pStyle w:val="Odstavecseseznamem"/>
        <w:numPr>
          <w:ilvl w:val="0"/>
          <w:numId w:val="31"/>
        </w:numPr>
        <w:jc w:val="both"/>
        <w:rPr>
          <w:rFonts w:ascii="Arial" w:hAnsi="Arial" w:cs="Arial"/>
          <w:lang w:val="x-none"/>
        </w:rPr>
      </w:pPr>
      <w:r w:rsidRPr="00867920">
        <w:rPr>
          <w:rFonts w:ascii="Arial" w:hAnsi="Arial" w:cs="Arial"/>
          <w:lang w:val="x-none"/>
        </w:rPr>
        <w:t>Nebyla-li do okamžiku</w:t>
      </w:r>
      <w:r w:rsidRPr="00867920">
        <w:rPr>
          <w:rFonts w:ascii="Arial" w:hAnsi="Arial" w:cs="Arial"/>
        </w:rPr>
        <w:t xml:space="preserve">, kdy </w:t>
      </w:r>
      <w:r w:rsidR="00A9000F" w:rsidRPr="00867920">
        <w:rPr>
          <w:rFonts w:ascii="Arial" w:hAnsi="Arial" w:cs="Arial"/>
        </w:rPr>
        <w:t xml:space="preserve">objednatel č. 1 </w:t>
      </w:r>
      <w:r w:rsidRPr="00867920">
        <w:rPr>
          <w:rFonts w:ascii="Arial" w:hAnsi="Arial" w:cs="Arial"/>
        </w:rPr>
        <w:t>uplatnil vady díla</w:t>
      </w:r>
      <w:r w:rsidRPr="00867920">
        <w:rPr>
          <w:rFonts w:ascii="Arial" w:hAnsi="Arial" w:cs="Arial"/>
          <w:lang w:val="x-none"/>
        </w:rPr>
        <w:t xml:space="preserve"> zaplacena cena za dílo, není ji povinen objednatel zaplatit do doby odstranění </w:t>
      </w:r>
      <w:r w:rsidRPr="00867920">
        <w:rPr>
          <w:rFonts w:ascii="Arial" w:hAnsi="Arial" w:cs="Arial"/>
        </w:rPr>
        <w:t>uplatněných</w:t>
      </w:r>
      <w:r w:rsidRPr="00867920">
        <w:rPr>
          <w:rFonts w:ascii="Arial" w:hAnsi="Arial" w:cs="Arial"/>
          <w:lang w:val="x-none"/>
        </w:rPr>
        <w:t xml:space="preserve"> vad, ledaže by zhotovitel prokázal, že reklamace nebyla oprávněná</w:t>
      </w:r>
      <w:r w:rsidRPr="00594BBC">
        <w:rPr>
          <w:rFonts w:ascii="Arial" w:hAnsi="Arial" w:cs="Arial"/>
          <w:lang w:val="x-none"/>
        </w:rPr>
        <w:t>.</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106D330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w:t>
      </w:r>
      <w:r w:rsidRPr="00867920">
        <w:rPr>
          <w:rFonts w:ascii="Arial" w:hAnsi="Arial" w:cs="Arial"/>
        </w:rPr>
        <w:t xml:space="preserve">nebo skryté. </w:t>
      </w:r>
      <w:r w:rsidR="00104876" w:rsidRPr="00867920">
        <w:rPr>
          <w:rFonts w:ascii="Arial" w:hAnsi="Arial" w:cs="Arial"/>
        </w:rPr>
        <w:t xml:space="preserve">objednatel č. 1 </w:t>
      </w:r>
      <w:r w:rsidRPr="00867920">
        <w:rPr>
          <w:rFonts w:ascii="Arial" w:hAnsi="Arial" w:cs="Arial"/>
        </w:rPr>
        <w:t xml:space="preserve">je povinen provést kontrolu předmětu díla, co nejdříve po předání, při této kontrole by měl odhalit všechny </w:t>
      </w:r>
      <w:r w:rsidRPr="00594BBC">
        <w:rPr>
          <w:rFonts w:ascii="Arial" w:hAnsi="Arial" w:cs="Arial"/>
        </w:rPr>
        <w:t>zjevné vady díla</w:t>
      </w:r>
      <w:r w:rsidR="00BF7E7F" w:rsidRPr="00594BBC">
        <w:rPr>
          <w:rFonts w:ascii="Arial" w:hAnsi="Arial" w:cs="Arial"/>
        </w:rPr>
        <w:t>.</w:t>
      </w:r>
    </w:p>
    <w:p w14:paraId="63DCD631" w14:textId="275D332E" w:rsidR="00DC7E4C" w:rsidRPr="00692E3E" w:rsidRDefault="00DC7E4C" w:rsidP="00DC7E4C">
      <w:pPr>
        <w:pStyle w:val="Odstavecseseznamem"/>
        <w:numPr>
          <w:ilvl w:val="0"/>
          <w:numId w:val="31"/>
        </w:numPr>
        <w:jc w:val="both"/>
        <w:rPr>
          <w:rFonts w:ascii="Arial" w:hAnsi="Arial" w:cs="Arial"/>
        </w:rPr>
      </w:pPr>
      <w:bookmarkStart w:id="37" w:name="_Ref376379662"/>
      <w:r w:rsidRPr="00692E3E">
        <w:rPr>
          <w:rFonts w:ascii="Arial" w:hAnsi="Arial" w:cs="Arial"/>
        </w:rPr>
        <w:t>Zhotovitel se zavazuje uhradit smluvní pokutu ve výši</w:t>
      </w:r>
      <w:r w:rsidR="00692E3E">
        <w:rPr>
          <w:rFonts w:ascii="Arial" w:hAnsi="Arial" w:cs="Arial"/>
        </w:rPr>
        <w:t xml:space="preserve"> </w:t>
      </w:r>
      <w:r w:rsidR="007D1069" w:rsidRPr="00692E3E">
        <w:rPr>
          <w:rFonts w:ascii="Arial" w:hAnsi="Arial" w:cs="Arial"/>
        </w:rPr>
        <w:t>0,5 % z</w:t>
      </w:r>
      <w:r w:rsidRPr="00692E3E">
        <w:rPr>
          <w:rFonts w:ascii="Arial" w:hAnsi="Arial" w:cs="Arial"/>
        </w:rPr>
        <w:t xml:space="preserve"> celkové ceny díla bez DPH za každý i započatý kalendářní den prodlení </w:t>
      </w:r>
      <w:r w:rsidR="00D515F8" w:rsidRPr="00692E3E">
        <w:rPr>
          <w:rFonts w:ascii="Arial" w:hAnsi="Arial" w:cs="Arial"/>
        </w:rPr>
        <w:t>lhůty</w:t>
      </w:r>
      <w:r w:rsidRPr="00692E3E">
        <w:rPr>
          <w:rFonts w:ascii="Arial" w:hAnsi="Arial" w:cs="Arial"/>
        </w:rPr>
        <w:t xml:space="preserve"> zahájení prací dle této smlouvy.</w:t>
      </w:r>
    </w:p>
    <w:p w14:paraId="2A11F93B" w14:textId="3D812555" w:rsidR="00DC7E4C" w:rsidRPr="00692E3E" w:rsidRDefault="00DC7E4C" w:rsidP="00DC7E4C">
      <w:pPr>
        <w:pStyle w:val="Odstavecseseznamem"/>
        <w:numPr>
          <w:ilvl w:val="0"/>
          <w:numId w:val="31"/>
        </w:numPr>
        <w:jc w:val="both"/>
        <w:rPr>
          <w:rFonts w:ascii="Arial" w:hAnsi="Arial" w:cs="Arial"/>
          <w:i/>
        </w:rPr>
      </w:pPr>
      <w:r w:rsidRPr="00692E3E">
        <w:rPr>
          <w:rFonts w:ascii="Arial" w:hAnsi="Arial" w:cs="Arial"/>
        </w:rPr>
        <w:lastRenderedPageBreak/>
        <w:t>Zhotovitel se zavazuje uhradit smluvní pokutu ve výši</w:t>
      </w:r>
      <w:r w:rsidR="00692E3E">
        <w:rPr>
          <w:rFonts w:ascii="Arial" w:hAnsi="Arial" w:cs="Arial"/>
        </w:rPr>
        <w:t xml:space="preserve"> 0,1 % z</w:t>
      </w:r>
      <w:r w:rsidRPr="00692E3E">
        <w:rPr>
          <w:rFonts w:ascii="Arial" w:hAnsi="Arial" w:cs="Arial"/>
        </w:rPr>
        <w:t> celkové ceny díla bez DPH</w:t>
      </w:r>
      <w:r w:rsidRPr="00692E3E" w:rsidDel="00275DB5">
        <w:rPr>
          <w:rFonts w:ascii="Arial" w:hAnsi="Arial" w:cs="Arial"/>
        </w:rPr>
        <w:t xml:space="preserve"> </w:t>
      </w:r>
      <w:r w:rsidRPr="00692E3E">
        <w:rPr>
          <w:rFonts w:ascii="Arial" w:hAnsi="Arial" w:cs="Arial"/>
        </w:rPr>
        <w:t xml:space="preserve">za každý i započatý kalendářní den prodlení s dílčími </w:t>
      </w:r>
      <w:r w:rsidR="00D515F8" w:rsidRPr="00692E3E">
        <w:rPr>
          <w:rFonts w:ascii="Arial" w:hAnsi="Arial" w:cs="Arial"/>
        </w:rPr>
        <w:t>lhůtami</w:t>
      </w:r>
      <w:r w:rsidR="00DA3E16" w:rsidRPr="00692E3E">
        <w:rPr>
          <w:rFonts w:ascii="Arial" w:hAnsi="Arial" w:cs="Arial"/>
        </w:rPr>
        <w:t xml:space="preserve"> </w:t>
      </w:r>
      <w:r w:rsidRPr="00692E3E">
        <w:rPr>
          <w:rFonts w:ascii="Arial" w:hAnsi="Arial" w:cs="Arial"/>
        </w:rPr>
        <w:t>jednotlivých fází stavby dle této smlouvy</w:t>
      </w:r>
      <w:r w:rsidRPr="00692E3E">
        <w:rPr>
          <w:rFonts w:ascii="Arial" w:hAnsi="Arial" w:cs="Arial"/>
          <w:i/>
        </w:rPr>
        <w:t xml:space="preserve">. </w:t>
      </w:r>
    </w:p>
    <w:p w14:paraId="0E9327B3" w14:textId="7017FC13" w:rsidR="00DC7E4C" w:rsidRPr="00692E3E" w:rsidRDefault="00DC7E4C" w:rsidP="00DC7E4C">
      <w:pPr>
        <w:pStyle w:val="Odstavecseseznamem"/>
        <w:numPr>
          <w:ilvl w:val="0"/>
          <w:numId w:val="31"/>
        </w:numPr>
        <w:jc w:val="both"/>
        <w:rPr>
          <w:rFonts w:ascii="Arial" w:hAnsi="Arial" w:cs="Arial"/>
        </w:rPr>
      </w:pPr>
      <w:r w:rsidRPr="00692E3E">
        <w:rPr>
          <w:rFonts w:ascii="Arial" w:hAnsi="Arial" w:cs="Arial"/>
        </w:rPr>
        <w:t>Zhotovitel se zavazuje uhradit smluvní pokutu ve výši</w:t>
      </w:r>
      <w:r w:rsidR="001167CF">
        <w:rPr>
          <w:rFonts w:ascii="Arial" w:hAnsi="Arial" w:cs="Arial"/>
        </w:rPr>
        <w:t xml:space="preserve"> 0,5 % z</w:t>
      </w:r>
      <w:r w:rsidRPr="00692E3E">
        <w:rPr>
          <w:rFonts w:ascii="Arial" w:hAnsi="Arial" w:cs="Arial"/>
        </w:rPr>
        <w:t> celkové ceny díla bez DPH</w:t>
      </w:r>
      <w:r w:rsidRPr="00692E3E" w:rsidDel="00275DB5">
        <w:rPr>
          <w:rFonts w:ascii="Arial" w:hAnsi="Arial" w:cs="Arial"/>
        </w:rPr>
        <w:t xml:space="preserve"> </w:t>
      </w:r>
      <w:r w:rsidRPr="00692E3E">
        <w:rPr>
          <w:rFonts w:ascii="Arial" w:hAnsi="Arial" w:cs="Arial"/>
        </w:rPr>
        <w:t xml:space="preserve">za každý i započatý kalendářní den prodlení s předáním dokončeného díla dle této smlouvy. </w:t>
      </w:r>
    </w:p>
    <w:p w14:paraId="563B66D0" w14:textId="34533AC9" w:rsidR="00F81870" w:rsidRDefault="00DC7E4C" w:rsidP="00DC7E4C">
      <w:pPr>
        <w:pStyle w:val="Odstavecseseznamem"/>
        <w:numPr>
          <w:ilvl w:val="0"/>
          <w:numId w:val="31"/>
        </w:numPr>
        <w:jc w:val="both"/>
        <w:rPr>
          <w:rFonts w:ascii="Arial" w:hAnsi="Arial" w:cs="Arial"/>
        </w:rPr>
      </w:pPr>
      <w:r w:rsidRPr="00692E3E">
        <w:rPr>
          <w:rFonts w:ascii="Arial" w:hAnsi="Arial" w:cs="Arial"/>
        </w:rPr>
        <w:t xml:space="preserve">V případě, kdy předávané dílo bude obsahovat vady a nedodělky, se zhotovitel zavazuje uhradit smluvní pokutu ve výši </w:t>
      </w:r>
      <w:r w:rsidR="001167CF">
        <w:rPr>
          <w:rFonts w:ascii="Arial" w:hAnsi="Arial" w:cs="Arial"/>
        </w:rPr>
        <w:t>0,5 %</w:t>
      </w:r>
      <w:r w:rsidRPr="00692E3E">
        <w:rPr>
          <w:rFonts w:ascii="Arial" w:hAnsi="Arial" w:cs="Arial"/>
        </w:rPr>
        <w:t xml:space="preserve"> z celkové ceny díla bez DPH za každý i započatý</w:t>
      </w:r>
      <w:r w:rsidRPr="00594BBC">
        <w:rPr>
          <w:rFonts w:ascii="Arial" w:hAnsi="Arial" w:cs="Arial"/>
        </w:rPr>
        <w:t xml:space="preserve">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0C5AD207" w:rsidR="00DC7E4C" w:rsidRPr="00DC1BEB" w:rsidRDefault="00F81870" w:rsidP="00DC1BEB">
      <w:pPr>
        <w:pStyle w:val="Odstavecseseznamem"/>
        <w:numPr>
          <w:ilvl w:val="0"/>
          <w:numId w:val="31"/>
        </w:numPr>
        <w:jc w:val="both"/>
        <w:rPr>
          <w:rFonts w:ascii="Arial" w:hAnsi="Arial" w:cs="Arial"/>
          <w:lang w:val="x-none"/>
        </w:rPr>
      </w:pPr>
      <w:bookmarkStart w:id="38" w:name="_Hlk72322488"/>
      <w:bookmarkStart w:id="39"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E53825">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8"/>
      <w:bookmarkEnd w:id="39"/>
    </w:p>
    <w:bookmarkEnd w:id="37"/>
    <w:p w14:paraId="061323C3" w14:textId="6777F867"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E53825">
        <w:rPr>
          <w:rFonts w:ascii="Arial" w:hAnsi="Arial" w:cs="Arial"/>
        </w:rPr>
        <w:t xml:space="preserve"> </w:t>
      </w:r>
      <w:r w:rsidRPr="0054723C">
        <w:rPr>
          <w:rFonts w:ascii="Arial" w:hAnsi="Arial" w:cs="Arial"/>
        </w:rPr>
        <w:t>000 Kč, a to za každý jednotlivý případ porušení povinnosti.</w:t>
      </w:r>
    </w:p>
    <w:p w14:paraId="274F9ED2" w14:textId="6CBD431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7C6916">
        <w:rPr>
          <w:rFonts w:ascii="Arial" w:hAnsi="Arial" w:cs="Arial"/>
        </w:rPr>
        <w:t> </w:t>
      </w:r>
      <w:r w:rsidRPr="00EE022E">
        <w:rPr>
          <w:rFonts w:ascii="Arial" w:hAnsi="Arial" w:cs="Arial"/>
        </w:rPr>
        <w:t>000</w:t>
      </w:r>
      <w:r w:rsidR="007C6916">
        <w:rPr>
          <w:rFonts w:ascii="Arial" w:hAnsi="Arial" w:cs="Arial"/>
        </w:rPr>
        <w:t xml:space="preserve"> </w:t>
      </w:r>
      <w:r w:rsidRPr="00EE022E">
        <w:rPr>
          <w:rFonts w:ascii="Arial" w:hAnsi="Arial" w:cs="Arial"/>
        </w:rPr>
        <w:t>Kč bez DPH za každý i započatý den prodlení.</w:t>
      </w:r>
    </w:p>
    <w:p w14:paraId="348CB3DC" w14:textId="66FD5D2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5</w:t>
      </w:r>
      <w:r w:rsidR="00960DD4">
        <w:rPr>
          <w:rFonts w:ascii="Arial" w:hAnsi="Arial" w:cs="Arial"/>
        </w:rPr>
        <w:t xml:space="preserve">0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28286A4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w:t>
      </w:r>
      <w:r w:rsidR="00960DD4">
        <w:rPr>
          <w:rFonts w:ascii="Arial" w:hAnsi="Arial" w:cs="Arial"/>
        </w:rPr>
        <w:t> </w:t>
      </w:r>
      <w:r w:rsidRPr="00EE022E">
        <w:rPr>
          <w:rFonts w:ascii="Arial" w:hAnsi="Arial" w:cs="Arial"/>
        </w:rPr>
        <w:t>000</w:t>
      </w:r>
      <w:r w:rsidR="00960DD4">
        <w:rPr>
          <w:rFonts w:ascii="Arial" w:hAnsi="Arial" w:cs="Arial"/>
        </w:rPr>
        <w:t xml:space="preserve"> </w:t>
      </w:r>
      <w:r w:rsidRPr="00EE022E">
        <w:rPr>
          <w:rFonts w:ascii="Arial" w:hAnsi="Arial" w:cs="Arial"/>
        </w:rPr>
        <w:t xml:space="preserve">Kč. </w:t>
      </w:r>
    </w:p>
    <w:p w14:paraId="7432E803" w14:textId="147E0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w:t>
      </w:r>
      <w:r w:rsidR="00661DDB">
        <w:rPr>
          <w:rFonts w:ascii="Arial" w:hAnsi="Arial" w:cs="Arial"/>
        </w:rPr>
        <w:t xml:space="preserve">200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FFBC0AF" w14:textId="2FC7AF5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w:t>
      </w:r>
      <w:r w:rsidR="00C92479">
        <w:rPr>
          <w:rFonts w:ascii="Arial" w:hAnsi="Arial" w:cs="Arial"/>
        </w:rPr>
        <w:t xml:space="preserve">200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81BF4AE" w14:textId="388C397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 smluvní pokutu ve výši </w:t>
      </w:r>
      <w:r w:rsidR="00C92479">
        <w:rPr>
          <w:rFonts w:ascii="Arial" w:hAnsi="Arial" w:cs="Arial"/>
        </w:rPr>
        <w:t xml:space="preserve">200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4386A1C2" w14:textId="18AAE850" w:rsidR="00DC7E4C" w:rsidRPr="00867920"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w:t>
      </w:r>
      <w:r w:rsidRPr="00867920">
        <w:rPr>
          <w:rFonts w:ascii="Arial" w:hAnsi="Arial" w:cs="Arial"/>
        </w:rPr>
        <w:t xml:space="preserve">objednateli smluvní pokutu ve výši </w:t>
      </w:r>
      <w:r w:rsidR="00E51195" w:rsidRPr="00867920">
        <w:rPr>
          <w:rFonts w:ascii="Arial" w:hAnsi="Arial" w:cs="Arial"/>
        </w:rPr>
        <w:t xml:space="preserve">200 </w:t>
      </w:r>
      <w:r w:rsidRPr="00867920">
        <w:rPr>
          <w:rFonts w:ascii="Arial" w:hAnsi="Arial" w:cs="Arial"/>
        </w:rPr>
        <w:t>000</w:t>
      </w:r>
      <w:r w:rsidR="00DA3E16" w:rsidRPr="00867920">
        <w:rPr>
          <w:rFonts w:ascii="Arial" w:hAnsi="Arial" w:cs="Arial"/>
        </w:rPr>
        <w:t xml:space="preserve"> </w:t>
      </w:r>
      <w:r w:rsidRPr="00867920">
        <w:rPr>
          <w:rFonts w:ascii="Arial" w:hAnsi="Arial" w:cs="Arial"/>
        </w:rPr>
        <w:t>Kč za každé jednotlivé porušení povinnosti.</w:t>
      </w:r>
    </w:p>
    <w:p w14:paraId="1EF8748F" w14:textId="6AA5B3AE" w:rsidR="00DC7E4C" w:rsidRPr="00867920" w:rsidRDefault="00DC7E4C" w:rsidP="00DC7E4C">
      <w:pPr>
        <w:pStyle w:val="Odstavecseseznamem"/>
        <w:numPr>
          <w:ilvl w:val="0"/>
          <w:numId w:val="31"/>
        </w:numPr>
        <w:jc w:val="both"/>
        <w:rPr>
          <w:rFonts w:ascii="Arial" w:hAnsi="Arial" w:cs="Arial"/>
        </w:rPr>
      </w:pPr>
      <w:r w:rsidRPr="00867920">
        <w:rPr>
          <w:rFonts w:ascii="Arial" w:hAnsi="Arial" w:cs="Arial"/>
        </w:rPr>
        <w:t>Pokud zhotovitel nevyzve objednatele</w:t>
      </w:r>
      <w:r w:rsidR="00EF497E" w:rsidRPr="00867920">
        <w:rPr>
          <w:rFonts w:ascii="Arial" w:hAnsi="Arial" w:cs="Arial"/>
        </w:rPr>
        <w:t xml:space="preserve"> č. 1</w:t>
      </w:r>
      <w:r w:rsidRPr="00867920">
        <w:rPr>
          <w:rFonts w:ascii="Arial" w:hAnsi="Arial" w:cs="Arial"/>
        </w:rPr>
        <w:t xml:space="preserve"> ke kontrole a prověření prací dle čl. VII, odst.</w:t>
      </w:r>
      <w:r w:rsidR="00EF497E" w:rsidRPr="00867920">
        <w:rPr>
          <w:rFonts w:ascii="Arial" w:hAnsi="Arial" w:cs="Arial"/>
        </w:rPr>
        <w:t xml:space="preserve"> </w:t>
      </w:r>
      <w:r w:rsidRPr="00867920">
        <w:rPr>
          <w:rFonts w:ascii="Arial" w:hAnsi="Arial" w:cs="Arial"/>
        </w:rPr>
        <w:t xml:space="preserve">21, je povinen uhradit objednateli smluvní pokutu ve výši </w:t>
      </w:r>
      <w:r w:rsidR="00EA6F38" w:rsidRPr="00867920">
        <w:rPr>
          <w:rFonts w:ascii="Arial" w:hAnsi="Arial" w:cs="Arial"/>
        </w:rPr>
        <w:t xml:space="preserve">50 </w:t>
      </w:r>
      <w:r w:rsidRPr="00867920">
        <w:rPr>
          <w:rFonts w:ascii="Arial" w:hAnsi="Arial" w:cs="Arial"/>
        </w:rPr>
        <w:t>000</w:t>
      </w:r>
      <w:r w:rsidR="00DA3E16" w:rsidRPr="00867920">
        <w:rPr>
          <w:rFonts w:ascii="Arial" w:hAnsi="Arial" w:cs="Arial"/>
        </w:rPr>
        <w:t xml:space="preserve"> </w:t>
      </w:r>
      <w:r w:rsidRPr="00867920">
        <w:rPr>
          <w:rFonts w:ascii="Arial" w:hAnsi="Arial" w:cs="Arial"/>
        </w:rPr>
        <w:t>Kč, a to za každé jednotlivé porušení povinností.</w:t>
      </w:r>
    </w:p>
    <w:p w14:paraId="59431235" w14:textId="4C213453" w:rsidR="001D2503" w:rsidRPr="00E24F14" w:rsidRDefault="001D2503" w:rsidP="00E24F14">
      <w:pPr>
        <w:pStyle w:val="Odstavecseseznamem"/>
        <w:numPr>
          <w:ilvl w:val="0"/>
          <w:numId w:val="31"/>
        </w:numPr>
        <w:jc w:val="both"/>
        <w:rPr>
          <w:rFonts w:ascii="Arial" w:hAnsi="Arial" w:cs="Arial"/>
        </w:rPr>
      </w:pPr>
      <w:r w:rsidRPr="00867920">
        <w:rPr>
          <w:rFonts w:ascii="Arial" w:hAnsi="Arial" w:cs="Arial"/>
        </w:rPr>
        <w:t xml:space="preserve">Zjistí-li </w:t>
      </w:r>
      <w:r w:rsidR="00FB3826" w:rsidRPr="00867920">
        <w:rPr>
          <w:rFonts w:ascii="Arial" w:hAnsi="Arial" w:cs="Arial"/>
        </w:rPr>
        <w:t xml:space="preserve">objednatel č. 1 </w:t>
      </w:r>
      <w:r w:rsidRPr="00867920">
        <w:rPr>
          <w:rFonts w:ascii="Arial" w:hAnsi="Arial" w:cs="Arial"/>
        </w:rPr>
        <w:t xml:space="preserve">porušení </w:t>
      </w:r>
      <w:r w:rsidRPr="00EE022E">
        <w:rPr>
          <w:rFonts w:ascii="Arial" w:hAnsi="Arial" w:cs="Arial"/>
        </w:rPr>
        <w:t>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FB3826">
        <w:rPr>
          <w:rFonts w:ascii="Arial" w:hAnsi="Arial" w:cs="Arial"/>
        </w:rPr>
        <w:t xml:space="preserve"> </w:t>
      </w:r>
      <w:r w:rsidRPr="00EE022E">
        <w:rPr>
          <w:rFonts w:ascii="Arial" w:hAnsi="Arial" w:cs="Arial"/>
        </w:rPr>
        <w:t xml:space="preserve">000 </w:t>
      </w:r>
      <w:r w:rsidR="00FB3826">
        <w:rPr>
          <w:rFonts w:ascii="Arial" w:hAnsi="Arial" w:cs="Arial"/>
        </w:rPr>
        <w:t xml:space="preserve">Kč </w:t>
      </w:r>
      <w:r w:rsidRPr="00EE022E">
        <w:rPr>
          <w:rFonts w:ascii="Arial" w:hAnsi="Arial" w:cs="Arial"/>
        </w:rPr>
        <w:t>za každý zjištěný případ.</w:t>
      </w:r>
    </w:p>
    <w:p w14:paraId="3C9C46B3" w14:textId="356155B9"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w:t>
      </w:r>
      <w:r w:rsidR="0082147C">
        <w:rPr>
          <w:rFonts w:ascii="Arial" w:hAnsi="Arial" w:cs="Arial"/>
        </w:rPr>
        <w:t xml:space="preserve"> </w:t>
      </w:r>
      <w:r w:rsidRPr="00EE022E">
        <w:rPr>
          <w:rFonts w:ascii="Arial" w:hAnsi="Arial" w:cs="Arial"/>
        </w:rPr>
        <w: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82147C">
        <w:rPr>
          <w:rFonts w:ascii="Arial" w:hAnsi="Arial" w:cs="Arial"/>
        </w:rPr>
        <w:t xml:space="preserve"> </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w:t>
      </w:r>
      <w:r w:rsidR="0082147C">
        <w:rPr>
          <w:rFonts w:ascii="Arial" w:hAnsi="Arial" w:cs="Arial"/>
        </w:rPr>
        <w:t xml:space="preserve"> </w:t>
      </w:r>
      <w:r w:rsidRPr="00EE022E">
        <w:rPr>
          <w:rFonts w:ascii="Arial" w:hAnsi="Arial" w:cs="Arial"/>
        </w:rPr>
        <w:t>5 této smlouvy, se sjednává smluvní pokuta ve výši 10</w:t>
      </w:r>
      <w:r w:rsidR="0082147C">
        <w:rPr>
          <w:rFonts w:ascii="Arial" w:hAnsi="Arial" w:cs="Arial"/>
        </w:rPr>
        <w:t> </w:t>
      </w:r>
      <w:r w:rsidRPr="00EE022E">
        <w:rPr>
          <w:rFonts w:ascii="Arial" w:hAnsi="Arial" w:cs="Arial"/>
        </w:rPr>
        <w:t>000</w:t>
      </w:r>
      <w:r w:rsidR="0082147C">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473AD485" w:rsidR="00DC7E4C" w:rsidRPr="00EE022E" w:rsidRDefault="00DC7E4C" w:rsidP="00DC7E4C">
      <w:pPr>
        <w:pStyle w:val="Odstavecseseznamem"/>
        <w:numPr>
          <w:ilvl w:val="0"/>
          <w:numId w:val="31"/>
        </w:numPr>
        <w:jc w:val="both"/>
        <w:rPr>
          <w:rFonts w:ascii="Arial" w:hAnsi="Arial" w:cs="Arial"/>
        </w:rPr>
      </w:pPr>
      <w:bookmarkStart w:id="40"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82316C">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lastRenderedPageBreak/>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5E589F06" w:rsidR="001F7A38" w:rsidRPr="00867920" w:rsidRDefault="001F7A38" w:rsidP="001F7A38">
      <w:pPr>
        <w:pStyle w:val="Odstavecseseznamem"/>
        <w:numPr>
          <w:ilvl w:val="0"/>
          <w:numId w:val="31"/>
        </w:numPr>
        <w:jc w:val="both"/>
        <w:rPr>
          <w:rFonts w:ascii="Arial" w:hAnsi="Arial" w:cs="Arial"/>
        </w:rPr>
      </w:pPr>
      <w:bookmarkStart w:id="41"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w:t>
      </w:r>
      <w:r w:rsidR="00994849">
        <w:rPr>
          <w:rFonts w:ascii="Arial" w:hAnsi="Arial" w:cs="Arial"/>
        </w:rPr>
        <w:t xml:space="preserve"> </w:t>
      </w:r>
      <w:r w:rsidRPr="001D4255">
        <w:rPr>
          <w:rFonts w:ascii="Arial" w:hAnsi="Arial" w:cs="Arial"/>
        </w:rPr>
        <w:t xml:space="preserve">000 Kč za každý jednotlivý případ porušení </w:t>
      </w:r>
      <w:r w:rsidRPr="00867920">
        <w:rPr>
          <w:rFonts w:ascii="Arial" w:hAnsi="Arial" w:cs="Arial"/>
        </w:rPr>
        <w:t>povinnosti.</w:t>
      </w:r>
    </w:p>
    <w:p w14:paraId="15D3F268" w14:textId="11C9965F" w:rsidR="00783BF7" w:rsidRPr="00867920" w:rsidRDefault="00783BF7" w:rsidP="00DE44E1">
      <w:pPr>
        <w:pStyle w:val="Odstavecseseznamem"/>
        <w:numPr>
          <w:ilvl w:val="0"/>
          <w:numId w:val="31"/>
        </w:numPr>
        <w:spacing w:before="120" w:after="0" w:line="240" w:lineRule="auto"/>
        <w:contextualSpacing w:val="0"/>
        <w:jc w:val="both"/>
        <w:rPr>
          <w:rFonts w:ascii="Arial" w:hAnsi="Arial" w:cs="Arial"/>
        </w:rPr>
      </w:pPr>
      <w:r w:rsidRPr="00867920">
        <w:rPr>
          <w:rFonts w:ascii="Arial" w:hAnsi="Arial" w:cs="Arial"/>
        </w:rPr>
        <w:t>Veškeré smluvní pokuty a sankce dle této Smlouvy uhradí Zhotovitel</w:t>
      </w:r>
      <w:r w:rsidR="005B1283" w:rsidRPr="00867920">
        <w:rPr>
          <w:rFonts w:ascii="Arial" w:hAnsi="Arial" w:cs="Arial"/>
        </w:rPr>
        <w:t xml:space="preserve"> v tomto poměru:</w:t>
      </w:r>
    </w:p>
    <w:p w14:paraId="7BDF8CEF" w14:textId="2B9690C3" w:rsidR="00DE44E1" w:rsidRPr="00867920" w:rsidRDefault="005B1283" w:rsidP="00DE44E1">
      <w:pPr>
        <w:pStyle w:val="Odstavecseseznamem"/>
        <w:spacing w:before="120" w:after="120" w:line="240" w:lineRule="auto"/>
        <w:jc w:val="both"/>
        <w:rPr>
          <w:rFonts w:ascii="Arial" w:hAnsi="Arial" w:cs="Arial"/>
        </w:rPr>
      </w:pPr>
      <w:r w:rsidRPr="00867920">
        <w:rPr>
          <w:rFonts w:ascii="Arial" w:hAnsi="Arial" w:cs="Arial"/>
        </w:rPr>
        <w:t>o</w:t>
      </w:r>
      <w:r w:rsidR="00DE44E1" w:rsidRPr="00867920">
        <w:rPr>
          <w:rFonts w:ascii="Arial" w:hAnsi="Arial" w:cs="Arial"/>
        </w:rPr>
        <w:t xml:space="preserve">bjednateli č. 1 ve výši 55 %  </w:t>
      </w:r>
    </w:p>
    <w:p w14:paraId="2918B7F8" w14:textId="053BB195" w:rsidR="00E73632" w:rsidRPr="00867920" w:rsidRDefault="005B1283" w:rsidP="005B1283">
      <w:pPr>
        <w:pStyle w:val="Odstavecseseznamem"/>
        <w:spacing w:before="120" w:after="120" w:line="240" w:lineRule="auto"/>
        <w:contextualSpacing w:val="0"/>
        <w:jc w:val="both"/>
        <w:rPr>
          <w:rFonts w:ascii="Arial" w:hAnsi="Arial" w:cs="Arial"/>
        </w:rPr>
      </w:pPr>
      <w:r w:rsidRPr="00867920">
        <w:rPr>
          <w:rFonts w:ascii="Arial" w:hAnsi="Arial" w:cs="Arial"/>
        </w:rPr>
        <w:t>o</w:t>
      </w:r>
      <w:r w:rsidR="00DE44E1" w:rsidRPr="00867920">
        <w:rPr>
          <w:rFonts w:ascii="Arial" w:hAnsi="Arial" w:cs="Arial"/>
        </w:rPr>
        <w:t xml:space="preserve">bjednateli č. 2 ve výši 45 %  </w:t>
      </w:r>
      <w:bookmarkEnd w:id="40"/>
      <w:bookmarkEnd w:id="41"/>
    </w:p>
    <w:p w14:paraId="26FCE44D" w14:textId="77777777" w:rsidR="005B1283" w:rsidRPr="005B1283" w:rsidRDefault="005B1283" w:rsidP="005B1283">
      <w:pPr>
        <w:pStyle w:val="Odstavecseseznamem"/>
        <w:spacing w:before="120" w:after="120" w:line="240" w:lineRule="auto"/>
        <w:contextualSpacing w:val="0"/>
        <w:jc w:val="both"/>
        <w:rPr>
          <w:rFonts w:ascii="Arial" w:hAnsi="Arial" w:cs="Arial"/>
          <w:color w:val="0070C0"/>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F5185CF"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w:t>
      </w:r>
      <w:r w:rsidRPr="00867920">
        <w:rPr>
          <w:rFonts w:ascii="Arial" w:hAnsi="Arial" w:cs="Arial"/>
          <w:lang w:val="x-none"/>
        </w:rPr>
        <w:t>souhlasu objednatele</w:t>
      </w:r>
      <w:r w:rsidR="001F7A38" w:rsidRPr="00867920">
        <w:rPr>
          <w:rFonts w:ascii="Arial" w:hAnsi="Arial" w:cs="Arial"/>
        </w:rPr>
        <w:t xml:space="preserve"> </w:t>
      </w:r>
      <w:r w:rsidR="001642E8" w:rsidRPr="00867920">
        <w:rPr>
          <w:rFonts w:ascii="Arial" w:hAnsi="Arial" w:cs="Arial"/>
        </w:rPr>
        <w:t xml:space="preserve">č. 1 </w:t>
      </w:r>
      <w:r w:rsidR="001F7A38" w:rsidRPr="00867920">
        <w:rPr>
          <w:rFonts w:ascii="Arial" w:hAnsi="Arial" w:cs="Arial"/>
        </w:rPr>
        <w:t>a nebude-li sjednána náprava</w:t>
      </w:r>
      <w:r w:rsidRPr="00867920">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lastRenderedPageBreak/>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2"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2"/>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F5B6118"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w:t>
      </w:r>
      <w:r w:rsidRPr="00867920">
        <w:rPr>
          <w:rFonts w:ascii="Arial" w:hAnsi="Arial" w:cs="Arial"/>
          <w:lang w:val="x-none"/>
        </w:rPr>
        <w:t xml:space="preserve">zejména ohledně veškerých informací, dokumentů nebo materiálů dodaných </w:t>
      </w:r>
      <w:r w:rsidR="005A4706" w:rsidRPr="00867920">
        <w:rPr>
          <w:rFonts w:ascii="Arial" w:hAnsi="Arial" w:cs="Arial"/>
          <w:lang w:val="x-none"/>
        </w:rPr>
        <w:t>objednatele</w:t>
      </w:r>
      <w:r w:rsidR="005A4706" w:rsidRPr="00867920">
        <w:rPr>
          <w:rFonts w:ascii="Arial" w:hAnsi="Arial" w:cs="Arial"/>
        </w:rPr>
        <w:t xml:space="preserve">m č. 1 </w:t>
      </w:r>
      <w:r w:rsidRPr="00867920">
        <w:rPr>
          <w:rFonts w:ascii="Arial" w:hAnsi="Arial" w:cs="Arial"/>
          <w:lang w:val="x-none"/>
        </w:rPr>
        <w:t xml:space="preserve">nebo od </w:t>
      </w:r>
      <w:r w:rsidR="00787004" w:rsidRPr="00867920">
        <w:rPr>
          <w:rFonts w:ascii="Arial" w:hAnsi="Arial" w:cs="Arial"/>
          <w:lang w:val="x-none"/>
        </w:rPr>
        <w:t>objednatele</w:t>
      </w:r>
      <w:r w:rsidR="00787004" w:rsidRPr="00867920">
        <w:rPr>
          <w:rFonts w:ascii="Arial" w:hAnsi="Arial" w:cs="Arial"/>
        </w:rPr>
        <w:t xml:space="preserve"> č. 1 </w:t>
      </w:r>
      <w:r w:rsidRPr="00867920">
        <w:rPr>
          <w:rFonts w:ascii="Arial" w:hAnsi="Arial" w:cs="Arial"/>
          <w:lang w:val="x-none"/>
        </w:rPr>
        <w:t xml:space="preserve">přijatých v jakékoli formě, především ohledně obchodního tajemství ve smyslu § 504 občanského zákoníku a důvěrných informací ve smyslu § 1730 občanského </w:t>
      </w:r>
      <w:r w:rsidRPr="00594BBC">
        <w:rPr>
          <w:rFonts w:ascii="Arial" w:hAnsi="Arial" w:cs="Arial"/>
          <w:lang w:val="x-none"/>
        </w:rPr>
        <w:t>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w:t>
      </w:r>
      <w:r w:rsidRPr="00594BBC">
        <w:rPr>
          <w:rFonts w:ascii="Arial" w:hAnsi="Arial" w:cs="Arial"/>
          <w:lang w:val="x-none"/>
        </w:rPr>
        <w:lastRenderedPageBreak/>
        <w:t xml:space="preserve">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3"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3"/>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3284FC39" w:rsidR="00C72B3E" w:rsidRPr="00867920" w:rsidRDefault="00C72B3E" w:rsidP="004E6B67">
      <w:pPr>
        <w:pStyle w:val="Odstavecseseznamem"/>
        <w:spacing w:after="120"/>
        <w:jc w:val="both"/>
        <w:rPr>
          <w:rFonts w:ascii="Arial" w:hAnsi="Arial" w:cs="Arial"/>
        </w:rPr>
      </w:pPr>
      <w:r w:rsidRPr="00867920">
        <w:rPr>
          <w:rFonts w:ascii="Arial" w:hAnsi="Arial" w:cs="Arial"/>
        </w:rPr>
        <w:t>Za objednatele</w:t>
      </w:r>
      <w:r w:rsidR="00D53358" w:rsidRPr="00867920">
        <w:rPr>
          <w:rFonts w:ascii="Arial" w:hAnsi="Arial" w:cs="Arial"/>
        </w:rPr>
        <w:t xml:space="preserve"> č. 1</w:t>
      </w:r>
      <w:r w:rsidRPr="00867920">
        <w:rPr>
          <w:rFonts w:ascii="Arial" w:hAnsi="Arial" w:cs="Arial"/>
        </w:rPr>
        <w:t>:</w:t>
      </w:r>
    </w:p>
    <w:p w14:paraId="56ED5453" w14:textId="40D0C3AB" w:rsidR="00C72B3E" w:rsidRPr="008377B5" w:rsidRDefault="00C72B3E" w:rsidP="00D53358">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D53358">
        <w:rPr>
          <w:rFonts w:ascii="Arial" w:hAnsi="Arial" w:cs="Arial"/>
        </w:rPr>
        <w:tab/>
      </w:r>
      <w:r w:rsidR="00D53358">
        <w:rPr>
          <w:rFonts w:ascii="Arial" w:hAnsi="Arial" w:cs="Arial"/>
        </w:rPr>
        <w:tab/>
        <w:t>Ing. Petr Nedoma</w:t>
      </w:r>
      <w:r w:rsidRPr="008377B5">
        <w:rPr>
          <w:rFonts w:ascii="Arial" w:hAnsi="Arial" w:cs="Arial"/>
        </w:rPr>
        <w:tab/>
      </w:r>
    </w:p>
    <w:p w14:paraId="69C8E8E3" w14:textId="5B971869" w:rsidR="00C72B3E" w:rsidRPr="008377B5" w:rsidRDefault="00C72B3E" w:rsidP="00D53358">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D53358">
        <w:rPr>
          <w:rFonts w:ascii="Arial" w:hAnsi="Arial" w:cs="Arial"/>
        </w:rPr>
        <w:tab/>
      </w:r>
      <w:r w:rsidR="00D53358">
        <w:rPr>
          <w:rFonts w:ascii="Arial" w:hAnsi="Arial" w:cs="Arial"/>
        </w:rPr>
        <w:tab/>
      </w:r>
      <w:r w:rsidR="00D53358">
        <w:rPr>
          <w:rFonts w:ascii="Arial" w:hAnsi="Arial" w:cs="Arial"/>
        </w:rPr>
        <w:tab/>
        <w:t>+420 727 956 486</w:t>
      </w:r>
    </w:p>
    <w:p w14:paraId="5B9B4C84" w14:textId="1BEBE5A2"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D53358">
        <w:rPr>
          <w:rFonts w:ascii="Arial" w:hAnsi="Arial" w:cs="Arial"/>
        </w:rPr>
        <w:tab/>
      </w:r>
      <w:r w:rsidR="00D53358">
        <w:rPr>
          <w:rFonts w:ascii="Arial" w:hAnsi="Arial" w:cs="Arial"/>
        </w:rPr>
        <w:tab/>
      </w:r>
      <w:r w:rsidR="00D53358">
        <w:rPr>
          <w:rFonts w:ascii="Arial" w:hAnsi="Arial" w:cs="Arial"/>
        </w:rPr>
        <w:tab/>
        <w:t>p.nedoma@spucr.cz</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lastRenderedPageBreak/>
        <w:t xml:space="preserve">Za </w:t>
      </w:r>
      <w:r>
        <w:rPr>
          <w:rFonts w:ascii="Arial" w:hAnsi="Arial" w:cs="Arial"/>
        </w:rPr>
        <w:t>zhotovitele</w:t>
      </w:r>
      <w:r w:rsidRPr="008377B5">
        <w:rPr>
          <w:rFonts w:ascii="Arial" w:hAnsi="Arial" w:cs="Arial"/>
        </w:rPr>
        <w:t>:</w:t>
      </w:r>
    </w:p>
    <w:p w14:paraId="18662A5B" w14:textId="77777777" w:rsidR="00C72B3E" w:rsidRPr="008377B5" w:rsidRDefault="00C72B3E" w:rsidP="00D53358">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2273B29D" w14:textId="77777777" w:rsidR="00C72B3E" w:rsidRPr="008377B5" w:rsidRDefault="00C72B3E" w:rsidP="00D53358">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p>
    <w:p w14:paraId="4B97E470"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44" w:name="_Hlk125972258"/>
      <w:r>
        <w:rPr>
          <w:rFonts w:ascii="Arial" w:hAnsi="Arial" w:cs="Arial"/>
        </w:rPr>
        <w:t xml:space="preserve">Zhotovitel podpisem této Smlouvy bere na vědomí, že </w:t>
      </w:r>
      <w:bookmarkEnd w:id="44"/>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5"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Pr="003A486D"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w:t>
      </w:r>
      <w:r w:rsidRPr="003A486D">
        <w:rPr>
          <w:rFonts w:ascii="Arial" w:hAnsi="Arial" w:cs="Arial"/>
        </w:rPr>
        <w:t>jejímu uveřejnění v registru smluv;</w:t>
      </w:r>
    </w:p>
    <w:p w14:paraId="2B973737" w14:textId="5B2204FF" w:rsidR="00425E0C" w:rsidRPr="003A486D" w:rsidRDefault="00425E0C" w:rsidP="00425E0C">
      <w:pPr>
        <w:pStyle w:val="Odstavecseseznamem"/>
        <w:numPr>
          <w:ilvl w:val="1"/>
          <w:numId w:val="19"/>
        </w:numPr>
        <w:ind w:left="709" w:firstLine="371"/>
        <w:jc w:val="both"/>
        <w:rPr>
          <w:rFonts w:ascii="Arial" w:hAnsi="Arial" w:cs="Arial"/>
        </w:rPr>
      </w:pPr>
      <w:r w:rsidRPr="003A486D">
        <w:rPr>
          <w:rFonts w:ascii="Arial" w:hAnsi="Arial" w:cs="Arial"/>
          <w:lang w:val="x-none"/>
        </w:rPr>
        <w:t xml:space="preserve">zhotoviteli </w:t>
      </w:r>
      <w:r w:rsidRPr="003A486D">
        <w:rPr>
          <w:rFonts w:ascii="Arial" w:hAnsi="Arial" w:cs="Arial"/>
        </w:rPr>
        <w:t xml:space="preserve">bude </w:t>
      </w:r>
      <w:r w:rsidRPr="003A486D">
        <w:rPr>
          <w:rFonts w:ascii="Arial" w:hAnsi="Arial" w:cs="Arial"/>
          <w:lang w:val="x-none"/>
        </w:rPr>
        <w:t xml:space="preserve">doručeno písemné prohlášení </w:t>
      </w:r>
      <w:r w:rsidR="00F0339B" w:rsidRPr="003A486D">
        <w:rPr>
          <w:rFonts w:ascii="Arial" w:hAnsi="Arial" w:cs="Arial"/>
          <w:lang w:val="x-none"/>
        </w:rPr>
        <w:t>objednatele</w:t>
      </w:r>
      <w:r w:rsidR="00F0339B" w:rsidRPr="003A486D">
        <w:rPr>
          <w:rFonts w:ascii="Arial" w:hAnsi="Arial" w:cs="Arial"/>
        </w:rPr>
        <w:t xml:space="preserve"> č. 1 </w:t>
      </w:r>
      <w:r w:rsidRPr="003A486D">
        <w:rPr>
          <w:rFonts w:ascii="Arial" w:hAnsi="Arial" w:cs="Arial"/>
          <w:lang w:val="x-none"/>
        </w:rPr>
        <w:t>o zajištění zdroje</w:t>
      </w:r>
      <w:r w:rsidRPr="003A486D">
        <w:rPr>
          <w:rFonts w:ascii="Arial" w:hAnsi="Arial" w:cs="Arial"/>
        </w:rPr>
        <w:t xml:space="preserve"> </w:t>
      </w:r>
      <w:r w:rsidRPr="003A486D">
        <w:rPr>
          <w:rFonts w:ascii="Arial" w:hAnsi="Arial" w:cs="Arial"/>
          <w:lang w:val="x-none"/>
        </w:rPr>
        <w:t>financování</w:t>
      </w:r>
      <w:r w:rsidRPr="003A486D">
        <w:rPr>
          <w:rFonts w:ascii="Arial" w:hAnsi="Arial" w:cs="Arial"/>
        </w:rPr>
        <w:t>, které bude obsahovat i výzvu k zahájení plnění.</w:t>
      </w:r>
    </w:p>
    <w:p w14:paraId="632E00D6" w14:textId="20839927" w:rsidR="00425E0C" w:rsidRPr="003A486D" w:rsidRDefault="00425E0C" w:rsidP="00425E0C">
      <w:pPr>
        <w:pStyle w:val="Odstavecseseznamem"/>
        <w:numPr>
          <w:ilvl w:val="0"/>
          <w:numId w:val="19"/>
        </w:numPr>
        <w:jc w:val="both"/>
        <w:rPr>
          <w:rFonts w:ascii="Arial" w:hAnsi="Arial" w:cs="Arial"/>
        </w:rPr>
      </w:pPr>
      <w:r w:rsidRPr="003A486D">
        <w:rPr>
          <w:rFonts w:ascii="Arial" w:hAnsi="Arial" w:cs="Arial"/>
        </w:rPr>
        <w:t xml:space="preserve">Zhotovitel tímto bere na vědomí, že </w:t>
      </w:r>
      <w:r w:rsidR="00662FAD" w:rsidRPr="003A486D">
        <w:rPr>
          <w:rFonts w:ascii="Arial" w:hAnsi="Arial" w:cs="Arial"/>
          <w:lang w:val="x-none"/>
        </w:rPr>
        <w:t>objednatele</w:t>
      </w:r>
      <w:r w:rsidR="00662FAD" w:rsidRPr="003A486D">
        <w:rPr>
          <w:rFonts w:ascii="Arial" w:hAnsi="Arial" w:cs="Arial"/>
        </w:rPr>
        <w:t xml:space="preserve"> č. 1 </w:t>
      </w:r>
      <w:r w:rsidRPr="003A486D">
        <w:rPr>
          <w:rFonts w:ascii="Arial" w:hAnsi="Arial" w:cs="Arial"/>
        </w:rPr>
        <w:t xml:space="preserve">je organizační složkou státu </w:t>
      </w:r>
      <w:r w:rsidR="00662FAD" w:rsidRPr="003A486D">
        <w:rPr>
          <w:rFonts w:ascii="Arial" w:hAnsi="Arial" w:cs="Arial"/>
        </w:rPr>
        <w:t xml:space="preserve">a objednatel č. 2 státní příspěvkovou organizací </w:t>
      </w:r>
      <w:r w:rsidRPr="003A486D">
        <w:rPr>
          <w:rFonts w:ascii="Arial" w:hAnsi="Arial" w:cs="Arial"/>
        </w:rPr>
        <w:t xml:space="preserve">a stav </w:t>
      </w:r>
      <w:r w:rsidR="00662FAD" w:rsidRPr="003A486D">
        <w:rPr>
          <w:rFonts w:ascii="Arial" w:hAnsi="Arial" w:cs="Arial"/>
        </w:rPr>
        <w:t>jejich</w:t>
      </w:r>
      <w:r w:rsidRPr="003A486D">
        <w:rPr>
          <w:rFonts w:ascii="Arial" w:hAnsi="Arial" w:cs="Arial"/>
        </w:rPr>
        <w:t xml:space="preserve"> účt</w:t>
      </w:r>
      <w:r w:rsidR="00662FAD" w:rsidRPr="003A486D">
        <w:rPr>
          <w:rFonts w:ascii="Arial" w:hAnsi="Arial" w:cs="Arial"/>
        </w:rPr>
        <w:t>ů</w:t>
      </w:r>
      <w:r w:rsidRPr="003A486D">
        <w:rPr>
          <w:rFonts w:ascii="Arial" w:hAnsi="Arial" w:cs="Arial"/>
        </w:rPr>
        <w:t xml:space="preserve">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3A486D">
        <w:rPr>
          <w:rFonts w:ascii="Arial" w:hAnsi="Arial" w:cs="Arial"/>
          <w:lang w:val="en-US"/>
        </w:rPr>
        <w:t>30.6.</w:t>
      </w:r>
      <w:r w:rsidR="00E64068" w:rsidRPr="003A486D">
        <w:rPr>
          <w:rFonts w:ascii="Arial" w:hAnsi="Arial" w:cs="Arial"/>
          <w:lang w:val="en-US"/>
        </w:rPr>
        <w:t>2023</w:t>
      </w:r>
      <w:r w:rsidRPr="003A486D">
        <w:rPr>
          <w:rFonts w:ascii="Arial" w:hAnsi="Arial" w:cs="Arial"/>
          <w:lang w:val="en-US"/>
        </w:rPr>
        <w:t xml:space="preserve">, </w:t>
      </w:r>
      <w:r w:rsidRPr="003A486D">
        <w:rPr>
          <w:rFonts w:ascii="Arial" w:hAnsi="Arial" w:cs="Arial"/>
        </w:rPr>
        <w:t>vyhrazuje si právo dle § 2001 občanského zákoníku od smlouvy odstoupit.</w:t>
      </w:r>
    </w:p>
    <w:bookmarkEnd w:id="45"/>
    <w:p w14:paraId="76E2F2FF" w14:textId="77777777" w:rsidR="00425E0C" w:rsidRPr="003A486D" w:rsidRDefault="00425E0C" w:rsidP="00425E0C">
      <w:pPr>
        <w:pStyle w:val="Odstavecseseznamem"/>
        <w:numPr>
          <w:ilvl w:val="0"/>
          <w:numId w:val="19"/>
        </w:numPr>
        <w:jc w:val="both"/>
        <w:rPr>
          <w:rFonts w:ascii="Arial" w:hAnsi="Arial" w:cs="Arial"/>
        </w:rPr>
      </w:pPr>
      <w:r w:rsidRPr="003A486D">
        <w:rPr>
          <w:rFonts w:ascii="Arial" w:hAnsi="Arial" w:cs="Arial"/>
        </w:rPr>
        <w:t xml:space="preserve">Pověří-li zhotovitel provedením části díla jinou osobu (poddodavatele), má zhotovitel odpovědnost, jako by dílo prováděl sám. </w:t>
      </w:r>
    </w:p>
    <w:p w14:paraId="7B9117FF" w14:textId="77777777" w:rsidR="00425E0C" w:rsidRPr="003A486D" w:rsidRDefault="00425E0C" w:rsidP="00425E0C">
      <w:pPr>
        <w:pStyle w:val="Odstavecseseznamem"/>
        <w:numPr>
          <w:ilvl w:val="0"/>
          <w:numId w:val="19"/>
        </w:numPr>
        <w:jc w:val="both"/>
        <w:rPr>
          <w:rFonts w:ascii="Arial" w:hAnsi="Arial" w:cs="Arial"/>
        </w:rPr>
      </w:pPr>
      <w:r w:rsidRPr="003A486D">
        <w:rPr>
          <w:rFonts w:ascii="Arial" w:hAnsi="Arial" w:cs="Arial"/>
        </w:rPr>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7DAFE4B1" w:rsidR="00943F4A" w:rsidRPr="003A486D" w:rsidRDefault="00943F4A" w:rsidP="00EF6D19">
      <w:pPr>
        <w:pStyle w:val="Odstavecseseznamem"/>
        <w:numPr>
          <w:ilvl w:val="0"/>
          <w:numId w:val="19"/>
        </w:numPr>
        <w:jc w:val="both"/>
        <w:rPr>
          <w:rFonts w:ascii="Arial" w:hAnsi="Arial" w:cs="Arial"/>
          <w:lang w:val="x-none"/>
        </w:rPr>
      </w:pPr>
      <w:r w:rsidRPr="003A486D">
        <w:rPr>
          <w:rFonts w:ascii="Arial" w:hAnsi="Arial" w:cs="Arial"/>
          <w:lang w:val="x-none"/>
        </w:rPr>
        <w:t xml:space="preserve">Každá změna </w:t>
      </w:r>
      <w:r w:rsidR="00D515F8" w:rsidRPr="003A486D">
        <w:rPr>
          <w:rFonts w:ascii="Arial" w:hAnsi="Arial" w:cs="Arial"/>
        </w:rPr>
        <w:t>poddodavatele</w:t>
      </w:r>
      <w:r w:rsidRPr="003A486D">
        <w:rPr>
          <w:rFonts w:ascii="Arial" w:hAnsi="Arial" w:cs="Arial"/>
          <w:lang w:val="x-none"/>
        </w:rPr>
        <w:t>musí být předem s </w:t>
      </w:r>
      <w:r w:rsidR="00CB1B46" w:rsidRPr="003A486D">
        <w:rPr>
          <w:rFonts w:ascii="Arial" w:hAnsi="Arial" w:cs="Arial"/>
          <w:lang w:val="x-none"/>
        </w:rPr>
        <w:t>objednatele</w:t>
      </w:r>
      <w:r w:rsidR="00CB1B46" w:rsidRPr="003A486D">
        <w:rPr>
          <w:rFonts w:ascii="Arial" w:hAnsi="Arial" w:cs="Arial"/>
        </w:rPr>
        <w:t xml:space="preserve">m č. 1 </w:t>
      </w:r>
      <w:r w:rsidRPr="003A486D">
        <w:rPr>
          <w:rFonts w:ascii="Arial" w:hAnsi="Arial" w:cs="Arial"/>
          <w:lang w:val="x-none"/>
        </w:rPr>
        <w:t xml:space="preserve">projednána </w:t>
      </w:r>
      <w:r w:rsidR="00AA45F3" w:rsidRPr="003A486D">
        <w:rPr>
          <w:rFonts w:ascii="Arial" w:hAnsi="Arial" w:cs="Arial"/>
          <w:lang w:val="x-none"/>
        </w:rPr>
        <w:br/>
      </w:r>
      <w:r w:rsidRPr="003A486D">
        <w:rPr>
          <w:rFonts w:ascii="Arial" w:hAnsi="Arial" w:cs="Arial"/>
          <w:lang w:val="x-none"/>
        </w:rPr>
        <w:t xml:space="preserve">a odsouhlasena. </w:t>
      </w:r>
    </w:p>
    <w:p w14:paraId="65CF97E4" w14:textId="6AD1EE4B" w:rsidR="00943F4A" w:rsidRPr="00594BBC" w:rsidRDefault="00E73632" w:rsidP="00EF6D19">
      <w:pPr>
        <w:pStyle w:val="Odstavecseseznamem"/>
        <w:numPr>
          <w:ilvl w:val="0"/>
          <w:numId w:val="19"/>
        </w:numPr>
        <w:jc w:val="both"/>
        <w:rPr>
          <w:rFonts w:ascii="Arial" w:hAnsi="Arial" w:cs="Arial"/>
          <w:lang w:val="x-none"/>
        </w:rPr>
      </w:pPr>
      <w:r w:rsidRPr="003A486D">
        <w:rPr>
          <w:rFonts w:ascii="Arial" w:hAnsi="Arial" w:cs="Arial"/>
          <w:lang w:val="x-none"/>
        </w:rPr>
        <w:t xml:space="preserve">Ke změně </w:t>
      </w:r>
      <w:r w:rsidRPr="003A486D">
        <w:rPr>
          <w:rFonts w:ascii="Arial" w:hAnsi="Arial" w:cs="Arial"/>
        </w:rPr>
        <w:t>pod</w:t>
      </w:r>
      <w:r w:rsidR="00D515F8" w:rsidRPr="003A486D">
        <w:rPr>
          <w:rFonts w:ascii="Arial" w:hAnsi="Arial" w:cs="Arial"/>
        </w:rPr>
        <w:t>dodavatelů</w:t>
      </w:r>
      <w:r w:rsidR="00943F4A" w:rsidRPr="003A486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w:t>
      </w:r>
      <w:r w:rsidR="00C77B26" w:rsidRPr="003A486D">
        <w:rPr>
          <w:rFonts w:ascii="Arial" w:hAnsi="Arial" w:cs="Arial"/>
          <w:lang w:val="x-none"/>
        </w:rPr>
        <w:t>objednatele</w:t>
      </w:r>
      <w:r w:rsidR="00C77B26" w:rsidRPr="003A486D">
        <w:rPr>
          <w:rFonts w:ascii="Arial" w:hAnsi="Arial" w:cs="Arial"/>
        </w:rPr>
        <w:t xml:space="preserve"> č. 1 </w:t>
      </w:r>
      <w:r w:rsidR="00943F4A" w:rsidRPr="003A486D">
        <w:rPr>
          <w:rFonts w:ascii="Arial" w:hAnsi="Arial" w:cs="Arial"/>
          <w:lang w:val="x-none"/>
        </w:rPr>
        <w:t xml:space="preserve">a za </w:t>
      </w:r>
      <w:r w:rsidR="00943F4A" w:rsidRPr="00594BBC">
        <w:rPr>
          <w:rFonts w:ascii="Arial" w:hAnsi="Arial" w:cs="Arial"/>
          <w:lang w:val="x-none"/>
        </w:rPr>
        <w:t>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6"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6"/>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lastRenderedPageBreak/>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132E6DEC"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6EF56452" w:rsidR="00943F4A" w:rsidRPr="00594BBC" w:rsidRDefault="00943F4A" w:rsidP="00AC4CCA">
      <w:pPr>
        <w:pStyle w:val="Odstavecseseznamem"/>
        <w:numPr>
          <w:ilvl w:val="0"/>
          <w:numId w:val="19"/>
        </w:numPr>
        <w:spacing w:after="0"/>
        <w:jc w:val="both"/>
        <w:rPr>
          <w:rFonts w:ascii="Arial" w:hAnsi="Arial" w:cs="Arial"/>
        </w:rPr>
      </w:pPr>
      <w:r w:rsidRPr="003A486D">
        <w:rPr>
          <w:rFonts w:ascii="Arial" w:hAnsi="Arial" w:cs="Arial"/>
          <w:lang w:val="x-none"/>
        </w:rPr>
        <w:t>Objednatel</w:t>
      </w:r>
      <w:r w:rsidR="00AC4CCA" w:rsidRPr="003A486D">
        <w:rPr>
          <w:rFonts w:ascii="Arial" w:hAnsi="Arial" w:cs="Arial"/>
        </w:rPr>
        <w:t xml:space="preserve"> č. 1</w:t>
      </w:r>
      <w:r w:rsidRPr="003A486D">
        <w:rPr>
          <w:rFonts w:ascii="Arial" w:hAnsi="Arial" w:cs="Arial"/>
          <w:lang w:val="x-none"/>
        </w:rPr>
        <w:t xml:space="preserve"> je </w:t>
      </w:r>
      <w:r w:rsidRPr="00594BBC">
        <w:rPr>
          <w:rFonts w:ascii="Arial" w:hAnsi="Arial" w:cs="Arial"/>
          <w:lang w:val="x-none"/>
        </w:rPr>
        <w:t>oprávněn v průběhu stavby požadovat po zhotoviteli umožnění kontroly konstrukčních vrstev třetími osobami. V případě zjištěných nedostatků je zhotovitel povinen zajistit nápravu zjištěného stavu.</w:t>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33733A24" w:rsidR="00FB5AD6" w:rsidRPr="003A486D" w:rsidRDefault="00FB5AD6" w:rsidP="00FB5AD6">
      <w:pPr>
        <w:pStyle w:val="Odstavecseseznamem"/>
        <w:numPr>
          <w:ilvl w:val="0"/>
          <w:numId w:val="37"/>
        </w:numPr>
        <w:jc w:val="both"/>
        <w:rPr>
          <w:rFonts w:ascii="Arial" w:hAnsi="Arial" w:cs="Arial"/>
        </w:rPr>
      </w:pPr>
      <w:r w:rsidRPr="00BF3698">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w:t>
      </w:r>
      <w:r w:rsidRPr="003A486D">
        <w:rPr>
          <w:rFonts w:ascii="Arial" w:hAnsi="Arial" w:cs="Arial"/>
        </w:rPr>
        <w:t>sk</w:t>
      </w:r>
      <w:r w:rsidR="00AD5BFF" w:rsidRPr="003A486D">
        <w:rPr>
          <w:rFonts w:ascii="Arial" w:hAnsi="Arial" w:cs="Arial"/>
        </w:rPr>
        <w:t>utečnosti odlišné od skutečnosti</w:t>
      </w:r>
      <w:r w:rsidRPr="003A486D">
        <w:rPr>
          <w:rFonts w:ascii="Arial" w:hAnsi="Arial" w:cs="Arial"/>
        </w:rPr>
        <w:t xml:space="preserve"> uvedené v příslušné projektové dokumentaci předané </w:t>
      </w:r>
      <w:r w:rsidR="005E69A6" w:rsidRPr="003A486D">
        <w:rPr>
          <w:rFonts w:ascii="Arial" w:hAnsi="Arial" w:cs="Arial"/>
          <w:lang w:val="x-none"/>
        </w:rPr>
        <w:t>objednatele</w:t>
      </w:r>
      <w:r w:rsidR="005E69A6" w:rsidRPr="003A486D">
        <w:rPr>
          <w:rFonts w:ascii="Arial" w:hAnsi="Arial" w:cs="Arial"/>
        </w:rPr>
        <w:t xml:space="preserve">m č. 1 </w:t>
      </w:r>
      <w:r w:rsidRPr="003A486D">
        <w:rPr>
          <w:rFonts w:ascii="Arial" w:hAnsi="Arial" w:cs="Arial"/>
        </w:rPr>
        <w:t>a smluvní strany tyto skutečnosti nemohly předvídat, jsou smluvní strany povinny řešit otázku výše ceny a případnou změnu doby plnění  (nepodstatné změny závazku ze smlouvy dle ZZVZ).</w:t>
      </w:r>
    </w:p>
    <w:p w14:paraId="04B279BE" w14:textId="45A41100" w:rsidR="00FB5AD6" w:rsidRPr="003A486D" w:rsidRDefault="00FB5AD6" w:rsidP="00FB5AD6">
      <w:pPr>
        <w:pStyle w:val="Odstavecseseznamem"/>
        <w:numPr>
          <w:ilvl w:val="0"/>
          <w:numId w:val="37"/>
        </w:numPr>
        <w:jc w:val="both"/>
        <w:rPr>
          <w:rFonts w:ascii="Arial" w:hAnsi="Arial" w:cs="Arial"/>
          <w:lang w:val="x-none"/>
        </w:rPr>
      </w:pPr>
      <w:r w:rsidRPr="003A486D">
        <w:rPr>
          <w:rFonts w:ascii="Arial" w:hAnsi="Arial" w:cs="Arial"/>
          <w:lang w:val="x-none"/>
        </w:rPr>
        <w:t>O jakýchkoli nepodstatných změnách závazku ze smlouvy musí být předem mezi objednatelem a zhotovitelem uzavřen</w:t>
      </w:r>
      <w:r w:rsidR="00E24F14" w:rsidRPr="003A486D">
        <w:rPr>
          <w:rFonts w:ascii="Arial" w:hAnsi="Arial" w:cs="Arial"/>
        </w:rPr>
        <w:t xml:space="preserve"> </w:t>
      </w:r>
      <w:r w:rsidRPr="003A486D">
        <w:rPr>
          <w:rFonts w:ascii="Arial" w:hAnsi="Arial" w:cs="Arial"/>
          <w:lang w:val="x-none"/>
        </w:rPr>
        <w:t>dodatek k</w:t>
      </w:r>
      <w:r w:rsidR="00FB1AEB" w:rsidRPr="003A486D">
        <w:rPr>
          <w:rFonts w:ascii="Arial" w:hAnsi="Arial" w:cs="Arial"/>
        </w:rPr>
        <w:t>e</w:t>
      </w:r>
      <w:r w:rsidRPr="003A486D">
        <w:rPr>
          <w:rFonts w:ascii="Arial" w:hAnsi="Arial" w:cs="Arial"/>
          <w:lang w:val="x-none"/>
        </w:rPr>
        <w:t xml:space="preserve"> smlouvě s ujednáním o ceně a vlivu na </w:t>
      </w:r>
      <w:r w:rsidR="00D515F8" w:rsidRPr="003A486D">
        <w:rPr>
          <w:rFonts w:ascii="Arial" w:hAnsi="Arial" w:cs="Arial"/>
        </w:rPr>
        <w:t>lhůtu</w:t>
      </w:r>
      <w:r w:rsidRPr="003A486D">
        <w:rPr>
          <w:rFonts w:ascii="Arial" w:hAnsi="Arial" w:cs="Arial"/>
          <w:lang w:val="x-none"/>
        </w:rPr>
        <w:t>předání díla dle této smlouvy.  Písemný dodatek ke smlouvě bude uzavřen v souladu s obecně závaznými právními předpisy</w:t>
      </w:r>
      <w:r w:rsidR="002A4ABF" w:rsidRPr="003A486D">
        <w:rPr>
          <w:rFonts w:ascii="Arial" w:hAnsi="Arial" w:cs="Arial"/>
        </w:rPr>
        <w:t>.</w:t>
      </w:r>
    </w:p>
    <w:p w14:paraId="4DF51E34" w14:textId="472FE20D" w:rsidR="00FB5AD6" w:rsidRPr="003A486D" w:rsidRDefault="00FB5AD6" w:rsidP="00FB5AD6">
      <w:pPr>
        <w:pStyle w:val="Odstavecseseznamem"/>
        <w:numPr>
          <w:ilvl w:val="0"/>
          <w:numId w:val="37"/>
        </w:numPr>
        <w:jc w:val="both"/>
        <w:rPr>
          <w:rFonts w:ascii="Arial" w:hAnsi="Arial" w:cs="Arial"/>
          <w:lang w:val="x-none"/>
        </w:rPr>
      </w:pPr>
      <w:r w:rsidRPr="003A486D">
        <w:rPr>
          <w:rFonts w:ascii="Arial" w:hAnsi="Arial" w:cs="Arial"/>
          <w:lang w:val="x-none"/>
        </w:rPr>
        <w:t>Objednatel bude zhotovitelem vždy předem informován</w:t>
      </w:r>
      <w:r w:rsidRPr="003A486D">
        <w:rPr>
          <w:rFonts w:ascii="Arial" w:hAnsi="Arial" w:cs="Arial"/>
        </w:rPr>
        <w:t xml:space="preserve"> o navrhované nepodstatné změně závazku ze smlouvy (méněpráce,</w:t>
      </w:r>
      <w:r w:rsidR="008B1E2E" w:rsidRPr="003A486D">
        <w:rPr>
          <w:rFonts w:ascii="Arial" w:hAnsi="Arial" w:cs="Arial"/>
        </w:rPr>
        <w:t xml:space="preserve"> </w:t>
      </w:r>
      <w:r w:rsidR="001B686F" w:rsidRPr="003A486D">
        <w:rPr>
          <w:rFonts w:ascii="Arial" w:hAnsi="Arial" w:cs="Arial"/>
          <w:lang w:val="x-none"/>
        </w:rPr>
        <w:t>vícepr</w:t>
      </w:r>
      <w:r w:rsidR="001B686F" w:rsidRPr="003A486D">
        <w:rPr>
          <w:rFonts w:ascii="Arial" w:hAnsi="Arial" w:cs="Arial"/>
        </w:rPr>
        <w:t>á</w:t>
      </w:r>
      <w:r w:rsidR="001B686F" w:rsidRPr="003A486D">
        <w:rPr>
          <w:rFonts w:ascii="Arial" w:hAnsi="Arial" w:cs="Arial"/>
          <w:lang w:val="x-none"/>
        </w:rPr>
        <w:t>ce</w:t>
      </w:r>
      <w:r w:rsidRPr="003A486D">
        <w:rPr>
          <w:rFonts w:ascii="Arial" w:hAnsi="Arial" w:cs="Arial"/>
          <w:lang w:val="x-none"/>
        </w:rPr>
        <w:t xml:space="preserve">). Zhotovitel není oprávněn začít </w:t>
      </w:r>
      <w:r w:rsidRPr="003A486D">
        <w:rPr>
          <w:rFonts w:ascii="Arial" w:hAnsi="Arial" w:cs="Arial"/>
          <w:lang w:val="x-none"/>
        </w:rPr>
        <w:br/>
        <w:t xml:space="preserve">s realizací </w:t>
      </w:r>
      <w:r w:rsidRPr="003A486D">
        <w:rPr>
          <w:rFonts w:ascii="Arial" w:hAnsi="Arial" w:cs="Arial"/>
        </w:rPr>
        <w:t xml:space="preserve">nepodstatných změn závazku ze smlouvy </w:t>
      </w:r>
      <w:r w:rsidRPr="003A486D">
        <w:rPr>
          <w:rFonts w:ascii="Arial" w:hAnsi="Arial" w:cs="Arial"/>
          <w:lang w:val="x-none"/>
        </w:rPr>
        <w:t xml:space="preserve">předtím, než je objednatel písemně </w:t>
      </w:r>
      <w:r w:rsidRPr="003A486D">
        <w:rPr>
          <w:rFonts w:ascii="Arial" w:hAnsi="Arial" w:cs="Arial"/>
        </w:rPr>
        <w:t xml:space="preserve">odsouhlasí včetně jejich ceny. </w:t>
      </w:r>
      <w:r w:rsidRPr="003A486D">
        <w:rPr>
          <w:rFonts w:ascii="Arial" w:hAnsi="Arial" w:cs="Arial"/>
          <w:lang w:val="x-none"/>
        </w:rPr>
        <w:t xml:space="preserve"> </w:t>
      </w:r>
    </w:p>
    <w:p w14:paraId="4F9482DD" w14:textId="6FCA6C3F" w:rsidR="00FB5AD6" w:rsidRPr="003A486D" w:rsidRDefault="00FB5AD6" w:rsidP="00FB5AD6">
      <w:pPr>
        <w:pStyle w:val="Odstavecseseznamem"/>
        <w:numPr>
          <w:ilvl w:val="0"/>
          <w:numId w:val="37"/>
        </w:numPr>
        <w:jc w:val="both"/>
        <w:rPr>
          <w:rFonts w:ascii="Arial" w:hAnsi="Arial" w:cs="Arial"/>
          <w:lang w:val="x-none"/>
        </w:rPr>
      </w:pPr>
      <w:r w:rsidRPr="003A486D">
        <w:rPr>
          <w:rFonts w:ascii="Arial" w:hAnsi="Arial" w:cs="Arial"/>
          <w:lang w:val="x-none"/>
        </w:rPr>
        <w:t xml:space="preserve">Pokud zhotovitel provede </w:t>
      </w:r>
      <w:r w:rsidRPr="003A486D">
        <w:rPr>
          <w:rFonts w:ascii="Arial" w:hAnsi="Arial" w:cs="Arial"/>
        </w:rPr>
        <w:t>nepodstatné změny závazku ze smlouvy</w:t>
      </w:r>
      <w:r w:rsidRPr="003A486D">
        <w:rPr>
          <w:rFonts w:ascii="Arial" w:hAnsi="Arial" w:cs="Arial"/>
          <w:lang w:val="x-none"/>
        </w:rPr>
        <w:t xml:space="preserve"> bez písemného souhlasu</w:t>
      </w:r>
      <w:r w:rsidRPr="003A486D">
        <w:rPr>
          <w:rFonts w:ascii="Arial" w:hAnsi="Arial" w:cs="Arial"/>
        </w:rPr>
        <w:t xml:space="preserve"> objednatele</w:t>
      </w:r>
      <w:r w:rsidRPr="003A486D">
        <w:rPr>
          <w:rFonts w:ascii="Arial" w:hAnsi="Arial" w:cs="Arial"/>
          <w:lang w:val="x-none"/>
        </w:rPr>
        <w:t xml:space="preserve"> a dodatku ke smlouvě o dílo </w:t>
      </w:r>
      <w:r w:rsidR="00C72B3E" w:rsidRPr="003A486D">
        <w:rPr>
          <w:rFonts w:ascii="Arial" w:hAnsi="Arial" w:cs="Arial"/>
          <w:lang w:val="x-none"/>
        </w:rPr>
        <w:t>uzavřen</w:t>
      </w:r>
      <w:r w:rsidR="00C72B3E" w:rsidRPr="003A486D">
        <w:rPr>
          <w:rFonts w:ascii="Arial" w:hAnsi="Arial" w:cs="Arial"/>
        </w:rPr>
        <w:t>ého</w:t>
      </w:r>
      <w:r w:rsidR="00C72B3E" w:rsidRPr="003A486D">
        <w:rPr>
          <w:rFonts w:ascii="Arial" w:hAnsi="Arial" w:cs="Arial"/>
          <w:lang w:val="x-none"/>
        </w:rPr>
        <w:t xml:space="preserve"> </w:t>
      </w:r>
      <w:r w:rsidRPr="003A486D">
        <w:rPr>
          <w:rFonts w:ascii="Arial" w:hAnsi="Arial" w:cs="Arial"/>
          <w:lang w:val="x-none"/>
        </w:rPr>
        <w:t xml:space="preserve">s objednatelem, má objednatel právo odmítnout jejich úhradu. </w:t>
      </w:r>
    </w:p>
    <w:p w14:paraId="0F6D2730" w14:textId="0551ED92" w:rsidR="00FB5AD6" w:rsidRPr="003A486D" w:rsidRDefault="00FB5AD6" w:rsidP="00FB5AD6">
      <w:pPr>
        <w:pStyle w:val="Odstavecseseznamem"/>
        <w:numPr>
          <w:ilvl w:val="0"/>
          <w:numId w:val="37"/>
        </w:numPr>
        <w:jc w:val="both"/>
        <w:rPr>
          <w:rFonts w:ascii="Arial" w:hAnsi="Arial" w:cs="Arial"/>
        </w:rPr>
      </w:pPr>
      <w:r w:rsidRPr="003A486D">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3A486D">
        <w:rPr>
          <w:rFonts w:ascii="Arial" w:hAnsi="Arial" w:cs="Arial"/>
        </w:rPr>
        <w:t xml:space="preserve"> </w:t>
      </w:r>
      <w:r w:rsidRPr="003A486D">
        <w:rPr>
          <w:rFonts w:ascii="Arial" w:hAnsi="Arial" w:cs="Arial"/>
        </w:rPr>
        <w:t>2.</w:t>
      </w:r>
    </w:p>
    <w:p w14:paraId="3534E32D" w14:textId="77777777" w:rsidR="00CD6434" w:rsidRPr="003A486D" w:rsidRDefault="00CD6434" w:rsidP="00CD6434">
      <w:pPr>
        <w:pStyle w:val="Odstavecseseznamem"/>
        <w:numPr>
          <w:ilvl w:val="0"/>
          <w:numId w:val="37"/>
        </w:numPr>
        <w:jc w:val="both"/>
        <w:rPr>
          <w:rFonts w:ascii="Arial" w:hAnsi="Arial" w:cs="Arial"/>
        </w:rPr>
      </w:pPr>
      <w:bookmarkStart w:id="47" w:name="_Hlk13049894"/>
      <w:bookmarkStart w:id="48" w:name="_Hlk13051224"/>
      <w:r w:rsidRPr="003A486D">
        <w:rPr>
          <w:rFonts w:ascii="Arial" w:hAnsi="Arial" w:cs="Arial"/>
        </w:rPr>
        <w:t xml:space="preserve">Pokud v rámci </w:t>
      </w:r>
      <w:r w:rsidRPr="003A486D">
        <w:rPr>
          <w:rFonts w:ascii="Arial" w:hAnsi="Arial" w:cs="Arial"/>
          <w:iCs/>
        </w:rPr>
        <w:t xml:space="preserve">víceprací vzniknou nové položky, které nejsou uvedeny v nabídkovém rozpočtu, stanoví se jejich tzv. odvozená cena. Tato cena bude stanovena dle </w:t>
      </w:r>
      <w:r w:rsidRPr="003A486D">
        <w:rPr>
          <w:rFonts w:ascii="Arial" w:hAnsi="Arial" w:cs="Arial"/>
          <w:iCs/>
        </w:rPr>
        <w:lastRenderedPageBreak/>
        <w:t xml:space="preserve">následujícího vzorce: </w:t>
      </w:r>
      <w:r w:rsidRPr="003A486D">
        <w:rPr>
          <w:rFonts w:ascii="Arial" w:hAnsi="Arial" w:cs="Arial"/>
          <w:i/>
          <w:iCs/>
        </w:rPr>
        <w:t xml:space="preserve">[(aktuální ceníková cena URS nové položky) x (celková nabídková cena díla dle SoD) / </w:t>
      </w:r>
      <w:r w:rsidRPr="003A486D">
        <w:rPr>
          <w:rFonts w:ascii="Arial" w:hAnsi="Arial" w:cs="Arial"/>
          <w:i/>
          <w:iCs/>
          <w:sz w:val="24"/>
        </w:rPr>
        <w:t>(</w:t>
      </w:r>
      <w:r w:rsidRPr="003A486D">
        <w:rPr>
          <w:rFonts w:ascii="Arial" w:hAnsi="Arial" w:cs="Arial"/>
          <w:i/>
          <w:iCs/>
        </w:rPr>
        <w:t>celková předpokládaná cena díla dle ceníku URS)].</w:t>
      </w:r>
    </w:p>
    <w:p w14:paraId="48FC13FB" w14:textId="7E592853" w:rsidR="00CD6434" w:rsidRPr="00BF3698" w:rsidRDefault="00CD6434" w:rsidP="00CD6434">
      <w:pPr>
        <w:pStyle w:val="Odstavecseseznamem"/>
        <w:numPr>
          <w:ilvl w:val="0"/>
          <w:numId w:val="37"/>
        </w:numPr>
        <w:jc w:val="both"/>
        <w:rPr>
          <w:rFonts w:ascii="Arial" w:hAnsi="Arial" w:cs="Arial"/>
        </w:rPr>
      </w:pPr>
      <w:bookmarkStart w:id="49" w:name="_Hlk13049910"/>
      <w:bookmarkEnd w:id="47"/>
      <w:r w:rsidRPr="003A486D">
        <w:rPr>
          <w:rFonts w:ascii="Arial" w:hAnsi="Arial" w:cs="Arial"/>
          <w:iCs/>
        </w:rPr>
        <w:t xml:space="preserve">Pokud v rámci víceprací vzniknou nové položky, které nebudou uvedené v cenové soustavě URS, bude cena takové položky posouzena </w:t>
      </w:r>
      <w:r w:rsidR="00E824BF" w:rsidRPr="003A486D">
        <w:rPr>
          <w:rFonts w:ascii="Arial" w:hAnsi="Arial" w:cs="Arial"/>
          <w:lang w:val="x-none"/>
        </w:rPr>
        <w:t>objednatele</w:t>
      </w:r>
      <w:r w:rsidR="00E824BF" w:rsidRPr="003A486D">
        <w:rPr>
          <w:rFonts w:ascii="Arial" w:hAnsi="Arial" w:cs="Arial"/>
        </w:rPr>
        <w:t xml:space="preserve">m č. 1 </w:t>
      </w:r>
      <w:r w:rsidRPr="00BF3698">
        <w:rPr>
          <w:rFonts w:ascii="Arial" w:hAnsi="Arial" w:cs="Arial"/>
          <w:iCs/>
        </w:rPr>
        <w:t xml:space="preserve">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8"/>
    <w:bookmarkEnd w:id="49"/>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4"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415BB669"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w:t>
      </w:r>
      <w:r w:rsidRPr="003A486D">
        <w:rPr>
          <w:rFonts w:ascii="Arial" w:hAnsi="Arial" w:cs="Arial"/>
          <w:lang w:val="x-none"/>
        </w:rPr>
        <w:t xml:space="preserve">smluv </w:t>
      </w:r>
      <w:r w:rsidR="00222E3C" w:rsidRPr="003A486D">
        <w:rPr>
          <w:rFonts w:ascii="Arial" w:hAnsi="Arial" w:cs="Arial"/>
          <w:lang w:val="x-none"/>
        </w:rPr>
        <w:t>objednatel</w:t>
      </w:r>
      <w:r w:rsidR="00222E3C" w:rsidRPr="003A486D">
        <w:rPr>
          <w:rFonts w:ascii="Arial" w:hAnsi="Arial" w:cs="Arial"/>
        </w:rPr>
        <w:t xml:space="preserve"> č. 1</w:t>
      </w:r>
      <w:r w:rsidRPr="003A486D">
        <w:rPr>
          <w:rFonts w:ascii="Arial" w:hAnsi="Arial" w:cs="Arial"/>
          <w:lang w:val="x-none"/>
        </w:rPr>
        <w:t>.</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AD07B6" w:rsidRPr="00EA01B5" w14:paraId="77E856F4" w14:textId="77777777" w:rsidTr="00F04DCC">
        <w:tc>
          <w:tcPr>
            <w:tcW w:w="4536" w:type="dxa"/>
            <w:shd w:val="clear" w:color="auto" w:fill="auto"/>
          </w:tcPr>
          <w:p w14:paraId="78907770" w14:textId="77777777" w:rsidR="00AD07B6" w:rsidRPr="003A486D" w:rsidRDefault="00AD07B6" w:rsidP="00F04DCC">
            <w:pPr>
              <w:rPr>
                <w:rFonts w:ascii="Arial" w:hAnsi="Arial" w:cs="Arial"/>
              </w:rPr>
            </w:pPr>
            <w:r w:rsidRPr="003A486D">
              <w:rPr>
                <w:rFonts w:ascii="Arial" w:hAnsi="Arial" w:cs="Arial"/>
              </w:rPr>
              <w:t>Ve Zlíně dne: dle el. podpisu</w:t>
            </w:r>
          </w:p>
        </w:tc>
        <w:tc>
          <w:tcPr>
            <w:tcW w:w="4536" w:type="dxa"/>
            <w:shd w:val="clear" w:color="auto" w:fill="auto"/>
          </w:tcPr>
          <w:p w14:paraId="5942EF6F" w14:textId="77777777" w:rsidR="00AD07B6" w:rsidRPr="003A486D" w:rsidRDefault="00AD07B6" w:rsidP="00F04DCC">
            <w:pPr>
              <w:rPr>
                <w:rFonts w:ascii="Arial" w:hAnsi="Arial" w:cs="Arial"/>
              </w:rPr>
            </w:pPr>
            <w:r w:rsidRPr="003A486D">
              <w:rPr>
                <w:rFonts w:ascii="Arial" w:hAnsi="Arial" w:cs="Arial"/>
              </w:rPr>
              <w:t>Ve Zlíně dne: dle el. podpisu</w:t>
            </w:r>
          </w:p>
        </w:tc>
      </w:tr>
      <w:tr w:rsidR="00AD07B6" w:rsidRPr="00EA01B5" w14:paraId="74FB2824" w14:textId="77777777" w:rsidTr="00F04DCC">
        <w:tc>
          <w:tcPr>
            <w:tcW w:w="4536" w:type="dxa"/>
            <w:shd w:val="clear" w:color="auto" w:fill="auto"/>
          </w:tcPr>
          <w:p w14:paraId="275CC27B" w14:textId="77777777" w:rsidR="00AD07B6" w:rsidRPr="003A486D" w:rsidRDefault="00AD07B6" w:rsidP="00F04DCC">
            <w:pPr>
              <w:rPr>
                <w:rFonts w:ascii="Arial" w:hAnsi="Arial" w:cs="Arial"/>
              </w:rPr>
            </w:pPr>
          </w:p>
          <w:p w14:paraId="2C9DBBA1" w14:textId="77777777" w:rsidR="00AD07B6" w:rsidRPr="003A486D" w:rsidRDefault="00AD07B6" w:rsidP="00F04DCC">
            <w:pPr>
              <w:rPr>
                <w:rFonts w:ascii="Arial" w:hAnsi="Arial" w:cs="Arial"/>
              </w:rPr>
            </w:pPr>
          </w:p>
        </w:tc>
        <w:tc>
          <w:tcPr>
            <w:tcW w:w="4536" w:type="dxa"/>
            <w:shd w:val="clear" w:color="auto" w:fill="auto"/>
          </w:tcPr>
          <w:p w14:paraId="3A33EC40" w14:textId="77777777" w:rsidR="00AD07B6" w:rsidRPr="003A486D" w:rsidRDefault="00AD07B6" w:rsidP="00F04DCC">
            <w:pPr>
              <w:rPr>
                <w:rFonts w:ascii="Arial" w:hAnsi="Arial" w:cs="Arial"/>
              </w:rPr>
            </w:pPr>
          </w:p>
        </w:tc>
      </w:tr>
      <w:tr w:rsidR="00AD07B6" w:rsidRPr="00EA01B5" w14:paraId="3E9767AB" w14:textId="77777777" w:rsidTr="00F04DCC">
        <w:tc>
          <w:tcPr>
            <w:tcW w:w="4536" w:type="dxa"/>
            <w:shd w:val="clear" w:color="auto" w:fill="auto"/>
          </w:tcPr>
          <w:p w14:paraId="623FE590" w14:textId="77777777" w:rsidR="00AD07B6" w:rsidRPr="003A486D" w:rsidRDefault="00AD07B6" w:rsidP="00F04DCC">
            <w:pPr>
              <w:rPr>
                <w:rFonts w:ascii="Arial" w:hAnsi="Arial" w:cs="Arial"/>
              </w:rPr>
            </w:pPr>
            <w:r w:rsidRPr="003A486D">
              <w:rPr>
                <w:rFonts w:ascii="Arial" w:hAnsi="Arial" w:cs="Arial"/>
              </w:rPr>
              <w:t>……………………………………</w:t>
            </w:r>
          </w:p>
        </w:tc>
        <w:tc>
          <w:tcPr>
            <w:tcW w:w="4536" w:type="dxa"/>
            <w:shd w:val="clear" w:color="auto" w:fill="auto"/>
          </w:tcPr>
          <w:p w14:paraId="4856A226" w14:textId="77777777" w:rsidR="00AD07B6" w:rsidRPr="003A486D" w:rsidRDefault="00AD07B6" w:rsidP="00F04DCC">
            <w:pPr>
              <w:rPr>
                <w:rFonts w:ascii="Arial" w:hAnsi="Arial" w:cs="Arial"/>
              </w:rPr>
            </w:pPr>
            <w:r w:rsidRPr="003A486D">
              <w:rPr>
                <w:rFonts w:ascii="Arial" w:hAnsi="Arial" w:cs="Arial"/>
              </w:rPr>
              <w:t>……………………………………</w:t>
            </w:r>
          </w:p>
        </w:tc>
      </w:tr>
      <w:tr w:rsidR="00AD07B6" w:rsidRPr="00EA01B5" w14:paraId="72B0D65A" w14:textId="77777777" w:rsidTr="00F04DCC">
        <w:tc>
          <w:tcPr>
            <w:tcW w:w="4536" w:type="dxa"/>
            <w:shd w:val="clear" w:color="auto" w:fill="auto"/>
          </w:tcPr>
          <w:p w14:paraId="5170D91F" w14:textId="77777777" w:rsidR="00AD07B6" w:rsidRPr="003A486D" w:rsidRDefault="00AD07B6" w:rsidP="00F04DCC">
            <w:pPr>
              <w:spacing w:after="0"/>
              <w:rPr>
                <w:rFonts w:ascii="Arial" w:hAnsi="Arial" w:cs="Arial"/>
              </w:rPr>
            </w:pPr>
            <w:r w:rsidRPr="003A486D">
              <w:rPr>
                <w:rFonts w:ascii="Arial" w:hAnsi="Arial" w:cs="Arial"/>
              </w:rPr>
              <w:t>Česká republika – Státní pozemkový úřad</w:t>
            </w:r>
          </w:p>
          <w:p w14:paraId="71465778" w14:textId="77777777" w:rsidR="00AD07B6" w:rsidRPr="003A486D" w:rsidRDefault="00AD07B6" w:rsidP="00F04DCC">
            <w:pPr>
              <w:spacing w:after="0"/>
              <w:rPr>
                <w:rFonts w:ascii="Arial" w:hAnsi="Arial" w:cs="Arial"/>
              </w:rPr>
            </w:pPr>
            <w:r w:rsidRPr="003A486D">
              <w:rPr>
                <w:rFonts w:ascii="Arial" w:hAnsi="Arial" w:cs="Arial"/>
              </w:rPr>
              <w:t>Krajský pozemkový úřad pro Zlínský kraj</w:t>
            </w:r>
          </w:p>
          <w:p w14:paraId="3296954C" w14:textId="77777777" w:rsidR="00AD07B6" w:rsidRPr="003A486D" w:rsidRDefault="00AD07B6" w:rsidP="00F04DCC">
            <w:pPr>
              <w:spacing w:after="0"/>
              <w:rPr>
                <w:rFonts w:ascii="Arial" w:hAnsi="Arial" w:cs="Arial"/>
              </w:rPr>
            </w:pPr>
            <w:r w:rsidRPr="003A486D">
              <w:rPr>
                <w:rFonts w:ascii="Arial" w:hAnsi="Arial" w:cs="Arial"/>
              </w:rPr>
              <w:t>Ing. Mlada Augustinová</w:t>
            </w:r>
          </w:p>
          <w:p w14:paraId="55EA6471" w14:textId="77777777" w:rsidR="00AD07B6" w:rsidRPr="003A486D" w:rsidRDefault="00AD07B6" w:rsidP="00F04DCC">
            <w:pPr>
              <w:rPr>
                <w:rFonts w:ascii="Arial" w:hAnsi="Arial" w:cs="Arial"/>
              </w:rPr>
            </w:pPr>
            <w:r w:rsidRPr="003A486D">
              <w:rPr>
                <w:rFonts w:ascii="Arial" w:hAnsi="Arial" w:cs="Arial"/>
              </w:rPr>
              <w:t>ředitelka</w:t>
            </w:r>
          </w:p>
          <w:p w14:paraId="1C1C291B" w14:textId="77777777" w:rsidR="00AD07B6" w:rsidRPr="003A486D" w:rsidRDefault="00AD07B6" w:rsidP="00F04DCC">
            <w:pPr>
              <w:rPr>
                <w:rFonts w:ascii="Arial" w:hAnsi="Arial" w:cs="Arial"/>
                <w:b/>
              </w:rPr>
            </w:pPr>
            <w:r w:rsidRPr="003A486D">
              <w:rPr>
                <w:rFonts w:ascii="Arial" w:hAnsi="Arial" w:cs="Arial"/>
                <w:b/>
              </w:rPr>
              <w:t>objednatel č. 1</w:t>
            </w:r>
          </w:p>
          <w:p w14:paraId="7F61B36B" w14:textId="77777777" w:rsidR="00AD07B6" w:rsidRPr="003A486D" w:rsidRDefault="00AD07B6" w:rsidP="00F04DCC">
            <w:pPr>
              <w:rPr>
                <w:rFonts w:ascii="Arial" w:hAnsi="Arial" w:cs="Arial"/>
                <w:b/>
              </w:rPr>
            </w:pPr>
          </w:p>
        </w:tc>
        <w:tc>
          <w:tcPr>
            <w:tcW w:w="4536" w:type="dxa"/>
            <w:shd w:val="clear" w:color="auto" w:fill="auto"/>
          </w:tcPr>
          <w:p w14:paraId="622CFC11" w14:textId="77777777" w:rsidR="00AD07B6" w:rsidRPr="003A486D" w:rsidRDefault="00AD07B6" w:rsidP="00F04DCC">
            <w:pPr>
              <w:spacing w:after="0"/>
              <w:rPr>
                <w:rFonts w:ascii="Arial" w:hAnsi="Arial" w:cs="Arial"/>
              </w:rPr>
            </w:pPr>
            <w:r w:rsidRPr="003A486D">
              <w:rPr>
                <w:rFonts w:ascii="Arial" w:hAnsi="Arial" w:cs="Arial"/>
              </w:rPr>
              <w:t>Ředitelství silnic a dálnic ČR</w:t>
            </w:r>
          </w:p>
          <w:p w14:paraId="72CEFD1A" w14:textId="77777777" w:rsidR="00AD07B6" w:rsidRPr="003A486D" w:rsidRDefault="00AD07B6" w:rsidP="00F04DCC">
            <w:pPr>
              <w:spacing w:after="0"/>
              <w:rPr>
                <w:rFonts w:ascii="Arial" w:hAnsi="Arial" w:cs="Arial"/>
                <w:bCs/>
              </w:rPr>
            </w:pPr>
            <w:r w:rsidRPr="003A486D">
              <w:rPr>
                <w:rFonts w:ascii="Arial" w:hAnsi="Arial" w:cs="Arial"/>
                <w:bCs/>
              </w:rPr>
              <w:t>Správa Zlín</w:t>
            </w:r>
          </w:p>
          <w:p w14:paraId="09D0C1FD" w14:textId="77777777" w:rsidR="00AD07B6" w:rsidRPr="003A486D" w:rsidRDefault="00AD07B6" w:rsidP="00F04DCC">
            <w:pPr>
              <w:spacing w:after="0"/>
              <w:rPr>
                <w:rFonts w:ascii="Arial" w:hAnsi="Arial" w:cs="Arial"/>
              </w:rPr>
            </w:pPr>
            <w:r w:rsidRPr="003A486D">
              <w:rPr>
                <w:rFonts w:ascii="Arial" w:hAnsi="Arial" w:cs="Arial"/>
              </w:rPr>
              <w:t>Ing. Karel Chudárek</w:t>
            </w:r>
          </w:p>
          <w:p w14:paraId="28AEBDFC" w14:textId="77777777" w:rsidR="00AD07B6" w:rsidRPr="003A486D" w:rsidRDefault="00AD07B6" w:rsidP="00F04DCC">
            <w:pPr>
              <w:spacing w:after="0"/>
              <w:rPr>
                <w:rFonts w:ascii="Arial" w:hAnsi="Arial" w:cs="Arial"/>
              </w:rPr>
            </w:pPr>
            <w:r w:rsidRPr="003A486D">
              <w:rPr>
                <w:rFonts w:ascii="Arial" w:hAnsi="Arial" w:cs="Arial"/>
              </w:rPr>
              <w:t>ředitel Správy Zlín</w:t>
            </w:r>
          </w:p>
          <w:p w14:paraId="52BB336E" w14:textId="77777777" w:rsidR="00AD07B6" w:rsidRPr="003A486D" w:rsidRDefault="00AD07B6" w:rsidP="00F04DCC">
            <w:pPr>
              <w:rPr>
                <w:rFonts w:ascii="Arial" w:hAnsi="Arial" w:cs="Arial"/>
                <w:b/>
              </w:rPr>
            </w:pPr>
            <w:r w:rsidRPr="003A486D">
              <w:rPr>
                <w:rFonts w:ascii="Arial" w:hAnsi="Arial" w:cs="Arial"/>
                <w:b/>
              </w:rPr>
              <w:t>objednatel č. 2</w:t>
            </w:r>
          </w:p>
        </w:tc>
      </w:tr>
    </w:tbl>
    <w:p w14:paraId="051C4145" w14:textId="77777777" w:rsidR="00AD07B6" w:rsidRDefault="00AD07B6" w:rsidP="00AD07B6">
      <w:pPr>
        <w:rPr>
          <w:rFonts w:ascii="Arial" w:hAnsi="Arial" w:cs="Arial"/>
        </w:rPr>
      </w:pPr>
    </w:p>
    <w:p w14:paraId="2800B03C" w14:textId="77777777" w:rsidR="00AD07B6" w:rsidRDefault="00AD07B6" w:rsidP="00AD07B6">
      <w:pPr>
        <w:rPr>
          <w:rFonts w:ascii="Arial" w:hAnsi="Arial" w:cs="Arial"/>
        </w:rPr>
      </w:pPr>
      <w:r w:rsidRPr="00594BBC">
        <w:rPr>
          <w:rFonts w:ascii="Arial" w:hAnsi="Arial" w:cs="Arial"/>
        </w:rPr>
        <w:t>V</w:t>
      </w:r>
      <w:r>
        <w:rPr>
          <w:rFonts w:ascii="Arial" w:hAnsi="Arial" w:cs="Arial"/>
        </w:rPr>
        <w:t xml:space="preserve"> ……</w:t>
      </w:r>
      <w:proofErr w:type="gramStart"/>
      <w:r>
        <w:rPr>
          <w:rFonts w:ascii="Arial" w:hAnsi="Arial" w:cs="Arial"/>
        </w:rPr>
        <w:t>…….</w:t>
      </w:r>
      <w:proofErr w:type="gramEnd"/>
      <w:r>
        <w:rPr>
          <w:rFonts w:ascii="Arial" w:hAnsi="Arial" w:cs="Arial"/>
        </w:rPr>
        <w:t xml:space="preserve">.  </w:t>
      </w:r>
      <w:r w:rsidRPr="00594BBC">
        <w:rPr>
          <w:rFonts w:ascii="Arial" w:hAnsi="Arial" w:cs="Arial"/>
        </w:rPr>
        <w:t>dn</w:t>
      </w:r>
      <w:r>
        <w:rPr>
          <w:rFonts w:ascii="Arial" w:hAnsi="Arial" w:cs="Arial"/>
        </w:rPr>
        <w:t>e: dle el. podpisu</w:t>
      </w:r>
    </w:p>
    <w:p w14:paraId="3D75C22B" w14:textId="77777777" w:rsidR="00AD07B6" w:rsidRDefault="00AD07B6" w:rsidP="00AD07B6">
      <w:pPr>
        <w:rPr>
          <w:rFonts w:ascii="Arial" w:hAnsi="Arial" w:cs="Arial"/>
        </w:rPr>
      </w:pPr>
    </w:p>
    <w:p w14:paraId="69A6B353" w14:textId="77777777" w:rsidR="00AD07B6" w:rsidRDefault="00AD07B6" w:rsidP="00AD07B6">
      <w:pPr>
        <w:rPr>
          <w:rFonts w:ascii="Arial" w:hAnsi="Arial" w:cs="Arial"/>
        </w:rPr>
      </w:pPr>
    </w:p>
    <w:tbl>
      <w:tblPr>
        <w:tblW w:w="0" w:type="auto"/>
        <w:tblLook w:val="04A0" w:firstRow="1" w:lastRow="0" w:firstColumn="1" w:lastColumn="0" w:noHBand="0" w:noVBand="1"/>
      </w:tblPr>
      <w:tblGrid>
        <w:gridCol w:w="4536"/>
        <w:gridCol w:w="4536"/>
      </w:tblGrid>
      <w:tr w:rsidR="00AD07B6" w:rsidRPr="00594BBC" w14:paraId="5AD175D6" w14:textId="77777777" w:rsidTr="00F04DCC">
        <w:tc>
          <w:tcPr>
            <w:tcW w:w="4536" w:type="dxa"/>
            <w:shd w:val="clear" w:color="auto" w:fill="auto"/>
          </w:tcPr>
          <w:p w14:paraId="3B3A70D6" w14:textId="77777777" w:rsidR="00AD07B6" w:rsidRPr="00594BBC" w:rsidRDefault="00AD07B6" w:rsidP="00F04DCC">
            <w:pPr>
              <w:rPr>
                <w:rFonts w:ascii="Arial" w:hAnsi="Arial" w:cs="Arial"/>
              </w:rPr>
            </w:pPr>
            <w:r w:rsidRPr="00594BBC">
              <w:rPr>
                <w:rFonts w:ascii="Arial" w:hAnsi="Arial" w:cs="Arial"/>
              </w:rPr>
              <w:t>……………………………………</w:t>
            </w:r>
          </w:p>
        </w:tc>
        <w:tc>
          <w:tcPr>
            <w:tcW w:w="4536" w:type="dxa"/>
            <w:shd w:val="clear" w:color="auto" w:fill="auto"/>
          </w:tcPr>
          <w:p w14:paraId="4C079AFB" w14:textId="77777777" w:rsidR="00AD07B6" w:rsidRPr="00594BBC" w:rsidRDefault="00AD07B6" w:rsidP="00F04DCC">
            <w:pPr>
              <w:rPr>
                <w:rFonts w:ascii="Arial" w:hAnsi="Arial" w:cs="Arial"/>
              </w:rPr>
            </w:pPr>
          </w:p>
        </w:tc>
      </w:tr>
      <w:tr w:rsidR="00AD07B6" w:rsidRPr="00594BBC" w14:paraId="423C8B64" w14:textId="77777777" w:rsidTr="00F04DCC">
        <w:tc>
          <w:tcPr>
            <w:tcW w:w="4536" w:type="dxa"/>
            <w:shd w:val="clear" w:color="auto" w:fill="auto"/>
          </w:tcPr>
          <w:p w14:paraId="30A266BD" w14:textId="77777777" w:rsidR="00AD07B6" w:rsidRPr="00594BBC" w:rsidRDefault="00AD07B6" w:rsidP="00F04DCC">
            <w:pPr>
              <w:rPr>
                <w:rFonts w:ascii="Arial" w:hAnsi="Arial" w:cs="Arial"/>
                <w:b/>
              </w:rPr>
            </w:pPr>
            <w:r>
              <w:rPr>
                <w:rFonts w:ascii="Arial" w:hAnsi="Arial" w:cs="Arial"/>
                <w:b/>
              </w:rPr>
              <w:t>zhotovitel</w:t>
            </w:r>
          </w:p>
        </w:tc>
        <w:tc>
          <w:tcPr>
            <w:tcW w:w="4536" w:type="dxa"/>
            <w:shd w:val="clear" w:color="auto" w:fill="auto"/>
          </w:tcPr>
          <w:p w14:paraId="614C2BE3" w14:textId="77777777" w:rsidR="00AD07B6" w:rsidRPr="00594BBC" w:rsidRDefault="00AD07B6" w:rsidP="00F04DCC">
            <w:pPr>
              <w:rPr>
                <w:rFonts w:ascii="Arial" w:hAnsi="Arial" w:cs="Arial"/>
                <w:b/>
              </w:rPr>
            </w:pP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3CA2D36B" w14:textId="148E1584" w:rsidR="008F2CF3" w:rsidRDefault="008F2CF3" w:rsidP="00835F77">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 xml:space="preserve">Příloha č. 1 </w:t>
      </w:r>
    </w:p>
    <w:p w14:paraId="7DF625B7" w14:textId="09FFFC9B" w:rsidR="008F2CF3" w:rsidRDefault="008F2CF3" w:rsidP="00835F77">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Specifikace díla:</w:t>
      </w:r>
    </w:p>
    <w:p w14:paraId="0FFBF031" w14:textId="77777777" w:rsidR="00AB64B9" w:rsidRPr="00AB64B9" w:rsidRDefault="00AB64B9" w:rsidP="00AB64B9">
      <w:pPr>
        <w:rPr>
          <w:rFonts w:ascii="Arial" w:hAnsi="Arial" w:cs="Arial"/>
        </w:rPr>
      </w:pPr>
      <w:r w:rsidRPr="00AB64B9">
        <w:rPr>
          <w:rFonts w:ascii="Arial" w:hAnsi="Arial" w:cs="Arial"/>
        </w:rPr>
        <w:t xml:space="preserve">Předmět veřejné zakázky je projektovou dokumentací členěn na následující stavební objekty: </w:t>
      </w:r>
    </w:p>
    <w:p w14:paraId="4F3A3ECC" w14:textId="77777777" w:rsidR="00AB64B9" w:rsidRPr="00476F70" w:rsidRDefault="00AB64B9" w:rsidP="00AB64B9">
      <w:pPr>
        <w:pStyle w:val="Bezmezer"/>
        <w:tabs>
          <w:tab w:val="left" w:pos="290"/>
          <w:tab w:val="left" w:pos="1390"/>
          <w:tab w:val="left" w:pos="1610"/>
        </w:tabs>
        <w:rPr>
          <w:rFonts w:ascii="Arial" w:hAnsi="Arial" w:cs="Arial"/>
        </w:rPr>
      </w:pPr>
      <w:r w:rsidRPr="00476F70">
        <w:rPr>
          <w:rFonts w:ascii="Arial" w:hAnsi="Arial" w:cs="Arial"/>
        </w:rPr>
        <w:t>SO 1</w:t>
      </w:r>
      <w:r w:rsidRPr="00476F70">
        <w:rPr>
          <w:rFonts w:ascii="Arial" w:hAnsi="Arial" w:cs="Arial"/>
        </w:rPr>
        <w:tab/>
        <w:t>Suchá nádrž SN1 Střelnice</w:t>
      </w:r>
    </w:p>
    <w:p w14:paraId="0887FE64" w14:textId="77777777" w:rsidR="00AB64B9" w:rsidRDefault="00AB64B9" w:rsidP="00AB64B9">
      <w:pPr>
        <w:pStyle w:val="Bezmezer"/>
        <w:tabs>
          <w:tab w:val="left" w:pos="290"/>
          <w:tab w:val="left" w:pos="1390"/>
          <w:tab w:val="left" w:pos="1610"/>
        </w:tabs>
        <w:rPr>
          <w:rFonts w:ascii="Arial" w:hAnsi="Arial" w:cs="Arial"/>
        </w:rPr>
      </w:pPr>
      <w:r w:rsidRPr="00971163">
        <w:rPr>
          <w:rFonts w:ascii="Arial" w:hAnsi="Arial" w:cs="Arial"/>
        </w:rPr>
        <w:t xml:space="preserve">SO </w:t>
      </w:r>
      <w:r>
        <w:rPr>
          <w:rFonts w:ascii="Arial" w:hAnsi="Arial" w:cs="Arial"/>
        </w:rPr>
        <w:t>1.1</w:t>
      </w:r>
      <w:r>
        <w:rPr>
          <w:rFonts w:ascii="Arial" w:hAnsi="Arial" w:cs="Arial"/>
        </w:rPr>
        <w:tab/>
        <w:t>Hráz</w:t>
      </w:r>
    </w:p>
    <w:p w14:paraId="6436F37B" w14:textId="77777777" w:rsidR="00AB64B9" w:rsidRDefault="00AB64B9" w:rsidP="00AB64B9">
      <w:pPr>
        <w:pStyle w:val="Bezmezer"/>
        <w:tabs>
          <w:tab w:val="left" w:pos="290"/>
          <w:tab w:val="left" w:pos="1390"/>
          <w:tab w:val="left" w:pos="1610"/>
        </w:tabs>
        <w:rPr>
          <w:rFonts w:ascii="Arial" w:hAnsi="Arial" w:cs="Arial"/>
        </w:rPr>
      </w:pPr>
      <w:r>
        <w:rPr>
          <w:rFonts w:ascii="Arial" w:hAnsi="Arial" w:cs="Arial"/>
        </w:rPr>
        <w:t>SO 1.2</w:t>
      </w:r>
      <w:r>
        <w:rPr>
          <w:rFonts w:ascii="Arial" w:hAnsi="Arial" w:cs="Arial"/>
        </w:rPr>
        <w:tab/>
        <w:t>Sdružený objekt</w:t>
      </w:r>
    </w:p>
    <w:p w14:paraId="2B279585" w14:textId="77777777" w:rsidR="00AB64B9" w:rsidRDefault="00AB64B9" w:rsidP="00AB64B9">
      <w:pPr>
        <w:pStyle w:val="Bezmezer"/>
        <w:tabs>
          <w:tab w:val="left" w:pos="290"/>
          <w:tab w:val="left" w:pos="1390"/>
          <w:tab w:val="left" w:pos="1610"/>
        </w:tabs>
        <w:rPr>
          <w:rFonts w:ascii="Arial" w:hAnsi="Arial" w:cs="Arial"/>
        </w:rPr>
      </w:pPr>
      <w:r>
        <w:rPr>
          <w:rFonts w:ascii="Arial" w:hAnsi="Arial" w:cs="Arial"/>
        </w:rPr>
        <w:t>SO 1.3</w:t>
      </w:r>
      <w:r>
        <w:rPr>
          <w:rFonts w:ascii="Arial" w:hAnsi="Arial" w:cs="Arial"/>
        </w:rPr>
        <w:tab/>
        <w:t>Úprava zátopy</w:t>
      </w:r>
    </w:p>
    <w:p w14:paraId="289FCF02" w14:textId="77777777" w:rsidR="00AB64B9" w:rsidRPr="00971163" w:rsidRDefault="00AB64B9" w:rsidP="00AB64B9">
      <w:pPr>
        <w:pStyle w:val="Bezmezer"/>
        <w:tabs>
          <w:tab w:val="left" w:pos="290"/>
          <w:tab w:val="left" w:pos="1390"/>
          <w:tab w:val="left" w:pos="1610"/>
        </w:tabs>
        <w:spacing w:after="240"/>
        <w:rPr>
          <w:rFonts w:ascii="Arial" w:hAnsi="Arial" w:cs="Arial"/>
        </w:rPr>
      </w:pPr>
      <w:r>
        <w:rPr>
          <w:rFonts w:ascii="Arial" w:hAnsi="Arial" w:cs="Arial"/>
        </w:rPr>
        <w:t>SO 1.4</w:t>
      </w:r>
      <w:r>
        <w:rPr>
          <w:rFonts w:ascii="Arial" w:hAnsi="Arial" w:cs="Arial"/>
        </w:rPr>
        <w:tab/>
        <w:t>Tůň</w:t>
      </w:r>
    </w:p>
    <w:p w14:paraId="15D54257" w14:textId="77777777" w:rsidR="00AB64B9" w:rsidRPr="006E680A" w:rsidRDefault="00AB64B9" w:rsidP="00AB64B9">
      <w:pPr>
        <w:pStyle w:val="Bezmezer"/>
        <w:tabs>
          <w:tab w:val="left" w:pos="290"/>
          <w:tab w:val="left" w:pos="1390"/>
          <w:tab w:val="left" w:pos="1610"/>
        </w:tabs>
        <w:rPr>
          <w:rFonts w:ascii="Arial" w:hAnsi="Arial" w:cs="Arial"/>
          <w:u w:val="single"/>
        </w:rPr>
      </w:pPr>
      <w:r w:rsidRPr="006E680A">
        <w:rPr>
          <w:rFonts w:ascii="Arial" w:hAnsi="Arial" w:cs="Arial"/>
          <w:u w:val="single"/>
        </w:rPr>
        <w:t>SO 1</w:t>
      </w:r>
      <w:r>
        <w:rPr>
          <w:rFonts w:ascii="Arial" w:hAnsi="Arial" w:cs="Arial"/>
          <w:u w:val="single"/>
        </w:rPr>
        <w:t xml:space="preserve"> Suchá nádrž SN1 Střelnice</w:t>
      </w:r>
    </w:p>
    <w:p w14:paraId="315EC971" w14:textId="77777777" w:rsidR="00AB64B9" w:rsidRPr="00FE35EA" w:rsidRDefault="00AB64B9" w:rsidP="00AB64B9">
      <w:pPr>
        <w:pStyle w:val="Bezmezer"/>
        <w:tabs>
          <w:tab w:val="left" w:pos="290"/>
          <w:tab w:val="left" w:pos="1390"/>
          <w:tab w:val="left" w:pos="1610"/>
        </w:tabs>
        <w:jc w:val="both"/>
        <w:rPr>
          <w:rFonts w:ascii="Arial" w:hAnsi="Arial" w:cs="Arial"/>
        </w:rPr>
      </w:pPr>
      <w:r w:rsidRPr="00ED3FCB">
        <w:rPr>
          <w:rFonts w:ascii="Arial" w:hAnsi="Arial" w:cs="Arial"/>
        </w:rPr>
        <w:t>Stavba je navržena podle schválen</w:t>
      </w:r>
      <w:r>
        <w:rPr>
          <w:rFonts w:ascii="Arial" w:hAnsi="Arial" w:cs="Arial"/>
        </w:rPr>
        <w:t>ého plánu společných zařízení</w:t>
      </w:r>
      <w:r w:rsidRPr="00ED3FCB">
        <w:rPr>
          <w:rFonts w:ascii="Arial" w:hAnsi="Arial" w:cs="Arial"/>
        </w:rPr>
        <w:t xml:space="preserve"> Komplexních pozemkových úprav v </w:t>
      </w:r>
      <w:proofErr w:type="spellStart"/>
      <w:r w:rsidRPr="00ED3FCB">
        <w:rPr>
          <w:rFonts w:ascii="Arial" w:hAnsi="Arial" w:cs="Arial"/>
        </w:rPr>
        <w:t>k.ú</w:t>
      </w:r>
      <w:proofErr w:type="spellEnd"/>
      <w:r w:rsidRPr="00ED3FCB">
        <w:rPr>
          <w:rFonts w:ascii="Arial" w:hAnsi="Arial" w:cs="Arial"/>
        </w:rPr>
        <w:t>. Lešná</w:t>
      </w:r>
      <w:r>
        <w:rPr>
          <w:rFonts w:ascii="Arial" w:hAnsi="Arial" w:cs="Arial"/>
        </w:rPr>
        <w:t xml:space="preserve">. V </w:t>
      </w:r>
      <w:r w:rsidRPr="00ED3FCB">
        <w:rPr>
          <w:rFonts w:ascii="Arial" w:hAnsi="Arial" w:cs="Arial"/>
        </w:rPr>
        <w:t>katastrálním území Lešná je navržena koncepce protipovodňové ochrany založená na výstavbě suché nádrže, která eliminuje problémy při přívalových srážkách.</w:t>
      </w:r>
      <w:r>
        <w:rPr>
          <w:rFonts w:ascii="Arial" w:hAnsi="Arial" w:cs="Arial"/>
        </w:rPr>
        <w:t xml:space="preserve"> </w:t>
      </w:r>
      <w:r w:rsidRPr="00ED3FCB">
        <w:rPr>
          <w:rFonts w:ascii="Arial" w:hAnsi="Arial" w:cs="Arial"/>
        </w:rPr>
        <w:t xml:space="preserve">Účelem </w:t>
      </w:r>
      <w:r>
        <w:rPr>
          <w:rFonts w:ascii="Arial" w:hAnsi="Arial" w:cs="Arial"/>
        </w:rPr>
        <w:t xml:space="preserve">novostavby </w:t>
      </w:r>
      <w:r w:rsidRPr="00ED3FCB">
        <w:rPr>
          <w:rFonts w:ascii="Arial" w:hAnsi="Arial" w:cs="Arial"/>
        </w:rPr>
        <w:t>suché nádrže</w:t>
      </w:r>
      <w:r>
        <w:rPr>
          <w:rFonts w:ascii="Arial" w:hAnsi="Arial" w:cs="Arial"/>
        </w:rPr>
        <w:t xml:space="preserve"> </w:t>
      </w:r>
      <w:r w:rsidRPr="00ED3FCB">
        <w:rPr>
          <w:rFonts w:ascii="Arial" w:hAnsi="Arial" w:cs="Arial"/>
        </w:rPr>
        <w:t xml:space="preserve">je ochrana zastavěného území </w:t>
      </w:r>
      <w:r>
        <w:rPr>
          <w:rFonts w:ascii="Arial" w:hAnsi="Arial" w:cs="Arial"/>
        </w:rPr>
        <w:t>obce</w:t>
      </w:r>
      <w:r w:rsidRPr="00ED3FCB">
        <w:rPr>
          <w:rFonts w:ascii="Arial" w:hAnsi="Arial" w:cs="Arial"/>
        </w:rPr>
        <w:t xml:space="preserve"> před zvýšenými průtoky po přívalových deštích a rychlými povodněmi a zpomalení nástupu povodňových vln.</w:t>
      </w:r>
      <w:r>
        <w:rPr>
          <w:rFonts w:ascii="Arial" w:hAnsi="Arial" w:cs="Arial"/>
        </w:rPr>
        <w:t xml:space="preserve"> Další funkcí je ochrana protierozní. Nádrž </w:t>
      </w:r>
      <w:r w:rsidRPr="00C804B5">
        <w:rPr>
          <w:rFonts w:ascii="Arial" w:hAnsi="Arial" w:cs="Arial"/>
        </w:rPr>
        <w:t>je navržena západně od intravilánu obce Lešná na</w:t>
      </w:r>
      <w:r>
        <w:rPr>
          <w:rFonts w:ascii="Arial" w:hAnsi="Arial" w:cs="Arial"/>
        </w:rPr>
        <w:t xml:space="preserve"> </w:t>
      </w:r>
      <w:r w:rsidRPr="00C804B5">
        <w:rPr>
          <w:rFonts w:ascii="Arial" w:hAnsi="Arial" w:cs="Arial"/>
        </w:rPr>
        <w:t>bezejmenném potoce</w:t>
      </w:r>
      <w:r>
        <w:rPr>
          <w:rFonts w:ascii="Arial" w:hAnsi="Arial" w:cs="Arial"/>
        </w:rPr>
        <w:t xml:space="preserve"> s plochou občasné vodní hladiny 0,7 ha, maximální hloubkou 4,6 m a retenčním prostorem cca 11 000 m</w:t>
      </w:r>
      <w:r>
        <w:rPr>
          <w:rFonts w:ascii="Arial" w:hAnsi="Arial" w:cs="Arial"/>
          <w:vertAlign w:val="superscript"/>
        </w:rPr>
        <w:t>3</w:t>
      </w:r>
      <w:r>
        <w:rPr>
          <w:rFonts w:ascii="Arial" w:hAnsi="Arial" w:cs="Arial"/>
        </w:rPr>
        <w:t>. Na násyp zemní homogenní hráze bude použito cca 8 500 m</w:t>
      </w:r>
      <w:r>
        <w:rPr>
          <w:rFonts w:ascii="Arial" w:hAnsi="Arial" w:cs="Arial"/>
          <w:vertAlign w:val="superscript"/>
        </w:rPr>
        <w:t>3</w:t>
      </w:r>
      <w:r>
        <w:rPr>
          <w:rFonts w:ascii="Arial" w:hAnsi="Arial" w:cs="Arial"/>
        </w:rPr>
        <w:t xml:space="preserve"> vhodné zeminy, v hrázi bude vybudován sdružený objekt s bezpečnostním přelivem a výpustný objekt. Šířka hráze v koruně je 3 m, délka 147 m. Nádrž bude zhotovena v jedné stavební etapě.</w:t>
      </w:r>
    </w:p>
    <w:p w14:paraId="5A58E375" w14:textId="77777777" w:rsidR="00AB64B9" w:rsidRDefault="00AB64B9" w:rsidP="00835F77">
      <w:pPr>
        <w:autoSpaceDE w:val="0"/>
        <w:autoSpaceDN w:val="0"/>
        <w:adjustRightInd w:val="0"/>
        <w:spacing w:before="100" w:beforeAutospacing="1" w:after="120"/>
        <w:jc w:val="both"/>
        <w:rPr>
          <w:rFonts w:ascii="Arial" w:hAnsi="Arial" w:cs="Arial"/>
          <w:b/>
          <w:bCs/>
          <w:sz w:val="24"/>
          <w:szCs w:val="24"/>
          <w:u w:val="single"/>
        </w:rPr>
      </w:pPr>
    </w:p>
    <w:p w14:paraId="6877A3F1" w14:textId="77777777" w:rsidR="00AB64B9" w:rsidRDefault="00AB64B9" w:rsidP="00835F77">
      <w:pPr>
        <w:autoSpaceDE w:val="0"/>
        <w:autoSpaceDN w:val="0"/>
        <w:adjustRightInd w:val="0"/>
        <w:spacing w:before="100" w:beforeAutospacing="1" w:after="120"/>
        <w:jc w:val="both"/>
        <w:rPr>
          <w:rFonts w:ascii="Arial" w:hAnsi="Arial" w:cs="Arial"/>
          <w:b/>
          <w:bCs/>
          <w:sz w:val="24"/>
          <w:szCs w:val="24"/>
          <w:u w:val="single"/>
        </w:rPr>
      </w:pPr>
    </w:p>
    <w:p w14:paraId="3BE309CE" w14:textId="77777777" w:rsidR="00AB64B9" w:rsidRDefault="00AB64B9" w:rsidP="00835F77">
      <w:pPr>
        <w:autoSpaceDE w:val="0"/>
        <w:autoSpaceDN w:val="0"/>
        <w:adjustRightInd w:val="0"/>
        <w:spacing w:before="100" w:beforeAutospacing="1" w:after="120"/>
        <w:jc w:val="both"/>
        <w:rPr>
          <w:rFonts w:ascii="Arial" w:hAnsi="Arial" w:cs="Arial"/>
          <w:b/>
          <w:bCs/>
          <w:sz w:val="24"/>
          <w:szCs w:val="24"/>
          <w:u w:val="single"/>
        </w:rPr>
      </w:pPr>
    </w:p>
    <w:p w14:paraId="0DEF3CC2" w14:textId="77777777" w:rsidR="00AB64B9" w:rsidRDefault="00AB64B9" w:rsidP="00835F77">
      <w:pPr>
        <w:autoSpaceDE w:val="0"/>
        <w:autoSpaceDN w:val="0"/>
        <w:adjustRightInd w:val="0"/>
        <w:spacing w:before="100" w:beforeAutospacing="1" w:after="120"/>
        <w:jc w:val="both"/>
        <w:rPr>
          <w:rFonts w:ascii="Arial" w:hAnsi="Arial" w:cs="Arial"/>
          <w:b/>
          <w:bCs/>
          <w:sz w:val="24"/>
          <w:szCs w:val="24"/>
          <w:u w:val="single"/>
        </w:rPr>
      </w:pPr>
    </w:p>
    <w:p w14:paraId="03B4ED2D" w14:textId="77777777" w:rsidR="00AB64B9" w:rsidRDefault="00AB64B9" w:rsidP="00835F77">
      <w:pPr>
        <w:autoSpaceDE w:val="0"/>
        <w:autoSpaceDN w:val="0"/>
        <w:adjustRightInd w:val="0"/>
        <w:spacing w:before="100" w:beforeAutospacing="1" w:after="120"/>
        <w:jc w:val="both"/>
        <w:rPr>
          <w:rFonts w:ascii="Arial" w:hAnsi="Arial" w:cs="Arial"/>
          <w:b/>
          <w:bCs/>
          <w:sz w:val="24"/>
          <w:szCs w:val="24"/>
          <w:u w:val="single"/>
        </w:rPr>
      </w:pPr>
    </w:p>
    <w:p w14:paraId="20E76AE6" w14:textId="77777777" w:rsidR="00AB64B9" w:rsidRDefault="00AB64B9" w:rsidP="00835F77">
      <w:pPr>
        <w:autoSpaceDE w:val="0"/>
        <w:autoSpaceDN w:val="0"/>
        <w:adjustRightInd w:val="0"/>
        <w:spacing w:before="100" w:beforeAutospacing="1" w:after="120"/>
        <w:jc w:val="both"/>
        <w:rPr>
          <w:rFonts w:ascii="Arial" w:hAnsi="Arial" w:cs="Arial"/>
          <w:b/>
          <w:bCs/>
          <w:sz w:val="24"/>
          <w:szCs w:val="24"/>
          <w:u w:val="single"/>
        </w:rPr>
      </w:pPr>
    </w:p>
    <w:p w14:paraId="42D14332" w14:textId="77777777" w:rsidR="00AB64B9" w:rsidRDefault="00AB64B9" w:rsidP="00835F77">
      <w:pPr>
        <w:autoSpaceDE w:val="0"/>
        <w:autoSpaceDN w:val="0"/>
        <w:adjustRightInd w:val="0"/>
        <w:spacing w:before="100" w:beforeAutospacing="1" w:after="120"/>
        <w:jc w:val="both"/>
        <w:rPr>
          <w:rFonts w:ascii="Arial" w:hAnsi="Arial" w:cs="Arial"/>
          <w:b/>
          <w:bCs/>
          <w:sz w:val="24"/>
          <w:szCs w:val="24"/>
          <w:u w:val="single"/>
        </w:rPr>
      </w:pPr>
    </w:p>
    <w:p w14:paraId="68B2C61E" w14:textId="77777777" w:rsidR="00AB64B9" w:rsidRDefault="00AB64B9" w:rsidP="00835F77">
      <w:pPr>
        <w:autoSpaceDE w:val="0"/>
        <w:autoSpaceDN w:val="0"/>
        <w:adjustRightInd w:val="0"/>
        <w:spacing w:before="100" w:beforeAutospacing="1" w:after="120"/>
        <w:jc w:val="both"/>
        <w:rPr>
          <w:rFonts w:ascii="Arial" w:hAnsi="Arial" w:cs="Arial"/>
          <w:b/>
          <w:bCs/>
          <w:sz w:val="24"/>
          <w:szCs w:val="24"/>
          <w:u w:val="single"/>
        </w:rPr>
      </w:pPr>
    </w:p>
    <w:p w14:paraId="73475652" w14:textId="77777777" w:rsidR="00AB64B9" w:rsidRDefault="00AB64B9" w:rsidP="00835F77">
      <w:pPr>
        <w:autoSpaceDE w:val="0"/>
        <w:autoSpaceDN w:val="0"/>
        <w:adjustRightInd w:val="0"/>
        <w:spacing w:before="100" w:beforeAutospacing="1" w:after="120"/>
        <w:jc w:val="both"/>
        <w:rPr>
          <w:rFonts w:ascii="Arial" w:hAnsi="Arial" w:cs="Arial"/>
          <w:b/>
          <w:bCs/>
          <w:sz w:val="24"/>
          <w:szCs w:val="24"/>
          <w:u w:val="single"/>
        </w:rPr>
      </w:pPr>
    </w:p>
    <w:p w14:paraId="0C8DA374" w14:textId="77777777" w:rsidR="00AB64B9" w:rsidRDefault="00AB64B9" w:rsidP="00835F77">
      <w:pPr>
        <w:autoSpaceDE w:val="0"/>
        <w:autoSpaceDN w:val="0"/>
        <w:adjustRightInd w:val="0"/>
        <w:spacing w:before="100" w:beforeAutospacing="1" w:after="120"/>
        <w:jc w:val="both"/>
        <w:rPr>
          <w:rFonts w:ascii="Arial" w:hAnsi="Arial" w:cs="Arial"/>
          <w:b/>
          <w:bCs/>
          <w:sz w:val="24"/>
          <w:szCs w:val="24"/>
          <w:u w:val="single"/>
        </w:rPr>
      </w:pPr>
    </w:p>
    <w:p w14:paraId="7700EC74" w14:textId="77777777" w:rsidR="00AB64B9" w:rsidRDefault="00AB64B9" w:rsidP="00835F77">
      <w:pPr>
        <w:autoSpaceDE w:val="0"/>
        <w:autoSpaceDN w:val="0"/>
        <w:adjustRightInd w:val="0"/>
        <w:spacing w:before="100" w:beforeAutospacing="1" w:after="120"/>
        <w:jc w:val="both"/>
        <w:rPr>
          <w:rFonts w:ascii="Arial" w:hAnsi="Arial" w:cs="Arial"/>
          <w:b/>
          <w:bCs/>
          <w:sz w:val="24"/>
          <w:szCs w:val="24"/>
          <w:u w:val="single"/>
        </w:rPr>
      </w:pPr>
    </w:p>
    <w:p w14:paraId="28C791C0" w14:textId="77777777" w:rsidR="00AB64B9" w:rsidRDefault="00AB64B9" w:rsidP="00835F77">
      <w:pPr>
        <w:autoSpaceDE w:val="0"/>
        <w:autoSpaceDN w:val="0"/>
        <w:adjustRightInd w:val="0"/>
        <w:spacing w:before="100" w:beforeAutospacing="1" w:after="120"/>
        <w:jc w:val="both"/>
        <w:rPr>
          <w:rFonts w:ascii="Arial" w:hAnsi="Arial" w:cs="Arial"/>
          <w:b/>
          <w:bCs/>
          <w:sz w:val="24"/>
          <w:szCs w:val="24"/>
          <w:u w:val="single"/>
        </w:rPr>
      </w:pPr>
    </w:p>
    <w:p w14:paraId="2E72275C" w14:textId="77777777" w:rsidR="00AB64B9" w:rsidRDefault="00AB64B9" w:rsidP="00835F77">
      <w:pPr>
        <w:autoSpaceDE w:val="0"/>
        <w:autoSpaceDN w:val="0"/>
        <w:adjustRightInd w:val="0"/>
        <w:spacing w:before="100" w:beforeAutospacing="1" w:after="120"/>
        <w:jc w:val="both"/>
        <w:rPr>
          <w:rFonts w:ascii="Arial" w:hAnsi="Arial" w:cs="Arial"/>
          <w:b/>
          <w:bCs/>
          <w:sz w:val="24"/>
          <w:szCs w:val="24"/>
          <w:u w:val="single"/>
        </w:rPr>
      </w:pPr>
    </w:p>
    <w:p w14:paraId="13424DE9" w14:textId="0B2F3E35"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A15AF" w14:textId="77777777" w:rsidR="00962577" w:rsidRDefault="00962577" w:rsidP="006C3D15">
      <w:pPr>
        <w:spacing w:after="0" w:line="240" w:lineRule="auto"/>
      </w:pPr>
      <w:r>
        <w:separator/>
      </w:r>
    </w:p>
  </w:endnote>
  <w:endnote w:type="continuationSeparator" w:id="0">
    <w:p w14:paraId="52260351" w14:textId="77777777" w:rsidR="00962577" w:rsidRDefault="0096257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25080" w14:textId="77777777" w:rsidR="00962577" w:rsidRDefault="00962577" w:rsidP="006C3D15">
      <w:pPr>
        <w:spacing w:after="0" w:line="240" w:lineRule="auto"/>
      </w:pPr>
      <w:r>
        <w:separator/>
      </w:r>
    </w:p>
  </w:footnote>
  <w:footnote w:type="continuationSeparator" w:id="0">
    <w:p w14:paraId="6AE91716" w14:textId="77777777" w:rsidR="00962577" w:rsidRDefault="0096257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D23808E" w:rsidR="00D8336D" w:rsidRDefault="00D8336D">
    <w:pPr>
      <w:pStyle w:val="Zhlav"/>
      <w:rPr>
        <w:rFonts w:ascii="Arial" w:hAnsi="Arial" w:cs="Arial"/>
      </w:rPr>
    </w:pPr>
    <w:r>
      <w:tab/>
    </w:r>
    <w:r>
      <w:tab/>
    </w:r>
    <w:r w:rsidRPr="00594BBC">
      <w:rPr>
        <w:rFonts w:ascii="Arial" w:hAnsi="Arial" w:cs="Arial"/>
      </w:rPr>
      <w:t>Č.j. objednatele</w:t>
    </w:r>
    <w:r w:rsidR="00A85D8B">
      <w:rPr>
        <w:rFonts w:ascii="Arial" w:hAnsi="Arial" w:cs="Arial"/>
      </w:rPr>
      <w:t xml:space="preserve"> č. 1</w:t>
    </w:r>
    <w:r w:rsidR="00B97A4E">
      <w:rPr>
        <w:rFonts w:ascii="Arial" w:hAnsi="Arial" w:cs="Arial"/>
      </w:rPr>
      <w:t xml:space="preserve"> / UID</w:t>
    </w:r>
    <w:r w:rsidRPr="00594BBC">
      <w:rPr>
        <w:rFonts w:ascii="Arial" w:hAnsi="Arial" w:cs="Arial"/>
      </w:rPr>
      <w:t>:</w:t>
    </w:r>
    <w:r w:rsidR="00273409">
      <w:rPr>
        <w:rFonts w:ascii="Arial" w:hAnsi="Arial" w:cs="Arial"/>
      </w:rPr>
      <w:t xml:space="preserve">           </w:t>
    </w:r>
  </w:p>
  <w:p w14:paraId="5378AF6C" w14:textId="19FE2494" w:rsidR="00A85D8B" w:rsidRPr="00594BBC" w:rsidRDefault="00A85D8B">
    <w:pPr>
      <w:pStyle w:val="Zhlav"/>
      <w:rPr>
        <w:rFonts w:ascii="Arial" w:hAnsi="Arial" w:cs="Arial"/>
      </w:rPr>
    </w:pPr>
    <w:r>
      <w:rPr>
        <w:rFonts w:ascii="Arial" w:hAnsi="Arial" w:cs="Arial"/>
      </w:rPr>
      <w:tab/>
    </w:r>
    <w:r>
      <w:rPr>
        <w:rFonts w:ascii="Arial" w:hAnsi="Arial" w:cs="Arial"/>
      </w:rPr>
      <w:tab/>
    </w:r>
    <w:r w:rsidRPr="00594BBC">
      <w:rPr>
        <w:rFonts w:ascii="Arial" w:hAnsi="Arial" w:cs="Arial"/>
      </w:rPr>
      <w:t>Č.j. objednatele</w:t>
    </w:r>
    <w:r>
      <w:rPr>
        <w:rFonts w:ascii="Arial" w:hAnsi="Arial" w:cs="Arial"/>
      </w:rPr>
      <w:t xml:space="preserve"> č. 2</w:t>
    </w:r>
    <w:r w:rsidRPr="00594BBC">
      <w:rPr>
        <w:rFonts w:ascii="Arial" w:hAnsi="Arial" w:cs="Arial"/>
      </w:rPr>
      <w:t>:</w:t>
    </w:r>
    <w:r>
      <w:rPr>
        <w:rFonts w:ascii="Arial" w:hAnsi="Arial" w:cs="Arial"/>
      </w:rPr>
      <w:t xml:space="preserve">                         </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841A6BB0"/>
    <w:lvl w:ilvl="0" w:tplc="A4700860">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83166A5E"/>
    <w:lvl w:ilvl="0" w:tplc="14EC10E4">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534264A2"/>
    <w:lvl w:ilvl="0" w:tplc="35F8E14E">
      <w:start w:val="1"/>
      <w:numFmt w:val="decimal"/>
      <w:lvlText w:val="%1."/>
      <w:lvlJc w:val="left"/>
      <w:pPr>
        <w:ind w:left="720" w:hanging="360"/>
      </w:pPr>
      <w:rPr>
        <w:color w:val="auto"/>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álová Alžběta Ing.">
    <w15:presenceInfo w15:providerId="AD" w15:userId="S::a.kralova@spucr.cz::72f3ccca-30eb-41dd-af1e-3bed52b1d2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930"/>
    <w:rsid w:val="00011866"/>
    <w:rsid w:val="00014DFF"/>
    <w:rsid w:val="00021D46"/>
    <w:rsid w:val="000246D6"/>
    <w:rsid w:val="00031368"/>
    <w:rsid w:val="00031BB1"/>
    <w:rsid w:val="00032B6F"/>
    <w:rsid w:val="000359FF"/>
    <w:rsid w:val="00037097"/>
    <w:rsid w:val="00041866"/>
    <w:rsid w:val="000453FC"/>
    <w:rsid w:val="00050E94"/>
    <w:rsid w:val="000559CD"/>
    <w:rsid w:val="00057F5D"/>
    <w:rsid w:val="0006252D"/>
    <w:rsid w:val="0007027E"/>
    <w:rsid w:val="00070FDA"/>
    <w:rsid w:val="000711AF"/>
    <w:rsid w:val="000735AF"/>
    <w:rsid w:val="00080D4E"/>
    <w:rsid w:val="00092614"/>
    <w:rsid w:val="00095434"/>
    <w:rsid w:val="0009667F"/>
    <w:rsid w:val="000B4D43"/>
    <w:rsid w:val="000C068C"/>
    <w:rsid w:val="000C44DE"/>
    <w:rsid w:val="000C5534"/>
    <w:rsid w:val="000D2ECE"/>
    <w:rsid w:val="000E2E39"/>
    <w:rsid w:val="00103202"/>
    <w:rsid w:val="00104876"/>
    <w:rsid w:val="001052D9"/>
    <w:rsid w:val="001167CF"/>
    <w:rsid w:val="0012008B"/>
    <w:rsid w:val="001216DB"/>
    <w:rsid w:val="00122FD4"/>
    <w:rsid w:val="001304D2"/>
    <w:rsid w:val="00132638"/>
    <w:rsid w:val="00133FD7"/>
    <w:rsid w:val="00140A1A"/>
    <w:rsid w:val="00140C1C"/>
    <w:rsid w:val="0014530C"/>
    <w:rsid w:val="001461AB"/>
    <w:rsid w:val="001529B2"/>
    <w:rsid w:val="00154381"/>
    <w:rsid w:val="001557DF"/>
    <w:rsid w:val="001574EC"/>
    <w:rsid w:val="001642E8"/>
    <w:rsid w:val="0017223B"/>
    <w:rsid w:val="00182861"/>
    <w:rsid w:val="0018578F"/>
    <w:rsid w:val="001A1FCD"/>
    <w:rsid w:val="001A2BD8"/>
    <w:rsid w:val="001A46FA"/>
    <w:rsid w:val="001B530C"/>
    <w:rsid w:val="001B686F"/>
    <w:rsid w:val="001B7F6A"/>
    <w:rsid w:val="001C3204"/>
    <w:rsid w:val="001C5C37"/>
    <w:rsid w:val="001D2503"/>
    <w:rsid w:val="001E2980"/>
    <w:rsid w:val="001E2D7B"/>
    <w:rsid w:val="001E3AD2"/>
    <w:rsid w:val="001E4D0C"/>
    <w:rsid w:val="001F3878"/>
    <w:rsid w:val="001F7502"/>
    <w:rsid w:val="001F7A38"/>
    <w:rsid w:val="001F7F5E"/>
    <w:rsid w:val="002002D5"/>
    <w:rsid w:val="00204D51"/>
    <w:rsid w:val="00205191"/>
    <w:rsid w:val="00222E3C"/>
    <w:rsid w:val="002239DD"/>
    <w:rsid w:val="002441E2"/>
    <w:rsid w:val="002449A1"/>
    <w:rsid w:val="00244C1D"/>
    <w:rsid w:val="00245C7B"/>
    <w:rsid w:val="00273409"/>
    <w:rsid w:val="0027416E"/>
    <w:rsid w:val="00274C77"/>
    <w:rsid w:val="002903FB"/>
    <w:rsid w:val="002906C9"/>
    <w:rsid w:val="0029535F"/>
    <w:rsid w:val="002A0E91"/>
    <w:rsid w:val="002A2E4F"/>
    <w:rsid w:val="002A4ABF"/>
    <w:rsid w:val="002D460F"/>
    <w:rsid w:val="002E08DD"/>
    <w:rsid w:val="002E48B8"/>
    <w:rsid w:val="002E7F8D"/>
    <w:rsid w:val="002F7F93"/>
    <w:rsid w:val="003015F1"/>
    <w:rsid w:val="00304A3D"/>
    <w:rsid w:val="00306BF4"/>
    <w:rsid w:val="00312ED6"/>
    <w:rsid w:val="003130D5"/>
    <w:rsid w:val="00325832"/>
    <w:rsid w:val="00330953"/>
    <w:rsid w:val="00332612"/>
    <w:rsid w:val="00335D1A"/>
    <w:rsid w:val="003373DB"/>
    <w:rsid w:val="003426A5"/>
    <w:rsid w:val="00346559"/>
    <w:rsid w:val="0034744B"/>
    <w:rsid w:val="003475FD"/>
    <w:rsid w:val="0034799B"/>
    <w:rsid w:val="00350B9E"/>
    <w:rsid w:val="003701E8"/>
    <w:rsid w:val="00372D3B"/>
    <w:rsid w:val="00381351"/>
    <w:rsid w:val="0038342D"/>
    <w:rsid w:val="00387770"/>
    <w:rsid w:val="00395F22"/>
    <w:rsid w:val="003A0D1F"/>
    <w:rsid w:val="003A486D"/>
    <w:rsid w:val="003A52B3"/>
    <w:rsid w:val="003B22C3"/>
    <w:rsid w:val="003B3EF5"/>
    <w:rsid w:val="003C1B88"/>
    <w:rsid w:val="003C2341"/>
    <w:rsid w:val="003C7E88"/>
    <w:rsid w:val="003D21B7"/>
    <w:rsid w:val="003D7879"/>
    <w:rsid w:val="003E079B"/>
    <w:rsid w:val="003E1E0A"/>
    <w:rsid w:val="003E4D14"/>
    <w:rsid w:val="003E578B"/>
    <w:rsid w:val="003E67A6"/>
    <w:rsid w:val="003F22AA"/>
    <w:rsid w:val="003F4CB5"/>
    <w:rsid w:val="003F5062"/>
    <w:rsid w:val="00414852"/>
    <w:rsid w:val="00416B9C"/>
    <w:rsid w:val="00423C70"/>
    <w:rsid w:val="00425E0C"/>
    <w:rsid w:val="004322D2"/>
    <w:rsid w:val="00443AC5"/>
    <w:rsid w:val="00452208"/>
    <w:rsid w:val="00454753"/>
    <w:rsid w:val="00456E78"/>
    <w:rsid w:val="00463206"/>
    <w:rsid w:val="00475267"/>
    <w:rsid w:val="0047672D"/>
    <w:rsid w:val="00484897"/>
    <w:rsid w:val="00495A8D"/>
    <w:rsid w:val="004972C6"/>
    <w:rsid w:val="004A51FA"/>
    <w:rsid w:val="004B6B1F"/>
    <w:rsid w:val="004C043C"/>
    <w:rsid w:val="004C5E36"/>
    <w:rsid w:val="004C60A3"/>
    <w:rsid w:val="004D19FE"/>
    <w:rsid w:val="004D2304"/>
    <w:rsid w:val="004D30BA"/>
    <w:rsid w:val="004D7DBD"/>
    <w:rsid w:val="004E04CC"/>
    <w:rsid w:val="004E6B67"/>
    <w:rsid w:val="0050269E"/>
    <w:rsid w:val="00502776"/>
    <w:rsid w:val="005124D1"/>
    <w:rsid w:val="005145D8"/>
    <w:rsid w:val="00520055"/>
    <w:rsid w:val="005239D8"/>
    <w:rsid w:val="00534963"/>
    <w:rsid w:val="0053640A"/>
    <w:rsid w:val="0054049B"/>
    <w:rsid w:val="00542B5B"/>
    <w:rsid w:val="00545B5F"/>
    <w:rsid w:val="005614E4"/>
    <w:rsid w:val="00563034"/>
    <w:rsid w:val="005643D1"/>
    <w:rsid w:val="005716C4"/>
    <w:rsid w:val="00576629"/>
    <w:rsid w:val="00576CB0"/>
    <w:rsid w:val="00577229"/>
    <w:rsid w:val="00577472"/>
    <w:rsid w:val="00586738"/>
    <w:rsid w:val="005914A3"/>
    <w:rsid w:val="00594BBC"/>
    <w:rsid w:val="00597BAF"/>
    <w:rsid w:val="00597D41"/>
    <w:rsid w:val="005A0246"/>
    <w:rsid w:val="005A4706"/>
    <w:rsid w:val="005A7953"/>
    <w:rsid w:val="005B1283"/>
    <w:rsid w:val="005B4750"/>
    <w:rsid w:val="005C6555"/>
    <w:rsid w:val="005D1AC0"/>
    <w:rsid w:val="005D6ACB"/>
    <w:rsid w:val="005E2124"/>
    <w:rsid w:val="005E69A6"/>
    <w:rsid w:val="0060148E"/>
    <w:rsid w:val="00612D36"/>
    <w:rsid w:val="00615DDC"/>
    <w:rsid w:val="00616E93"/>
    <w:rsid w:val="0063101E"/>
    <w:rsid w:val="00634568"/>
    <w:rsid w:val="0064015E"/>
    <w:rsid w:val="00640802"/>
    <w:rsid w:val="006428A7"/>
    <w:rsid w:val="006445FC"/>
    <w:rsid w:val="00644B67"/>
    <w:rsid w:val="006464DE"/>
    <w:rsid w:val="00646665"/>
    <w:rsid w:val="00647641"/>
    <w:rsid w:val="00652431"/>
    <w:rsid w:val="00656524"/>
    <w:rsid w:val="006615F7"/>
    <w:rsid w:val="00661ABF"/>
    <w:rsid w:val="00661DDB"/>
    <w:rsid w:val="00662FAD"/>
    <w:rsid w:val="00667192"/>
    <w:rsid w:val="00671B43"/>
    <w:rsid w:val="00674B4B"/>
    <w:rsid w:val="006776B5"/>
    <w:rsid w:val="006809BE"/>
    <w:rsid w:val="00692E3E"/>
    <w:rsid w:val="00693320"/>
    <w:rsid w:val="00693A3C"/>
    <w:rsid w:val="006A0E3A"/>
    <w:rsid w:val="006A7B67"/>
    <w:rsid w:val="006B54C6"/>
    <w:rsid w:val="006C0F93"/>
    <w:rsid w:val="006C3D15"/>
    <w:rsid w:val="006C50C2"/>
    <w:rsid w:val="006D075F"/>
    <w:rsid w:val="006D3086"/>
    <w:rsid w:val="006F2267"/>
    <w:rsid w:val="006F29B9"/>
    <w:rsid w:val="006F5091"/>
    <w:rsid w:val="007065C1"/>
    <w:rsid w:val="007066DD"/>
    <w:rsid w:val="0071116A"/>
    <w:rsid w:val="007220A5"/>
    <w:rsid w:val="0073094A"/>
    <w:rsid w:val="0073434C"/>
    <w:rsid w:val="00736CB9"/>
    <w:rsid w:val="00745CF0"/>
    <w:rsid w:val="00746403"/>
    <w:rsid w:val="00750EEE"/>
    <w:rsid w:val="00751ADB"/>
    <w:rsid w:val="00751B6D"/>
    <w:rsid w:val="00755995"/>
    <w:rsid w:val="007637B1"/>
    <w:rsid w:val="007710AB"/>
    <w:rsid w:val="00774494"/>
    <w:rsid w:val="00775910"/>
    <w:rsid w:val="00780BF5"/>
    <w:rsid w:val="00783BF7"/>
    <w:rsid w:val="0078516C"/>
    <w:rsid w:val="00787004"/>
    <w:rsid w:val="007958B9"/>
    <w:rsid w:val="007B3C89"/>
    <w:rsid w:val="007B5508"/>
    <w:rsid w:val="007B6C8C"/>
    <w:rsid w:val="007B7429"/>
    <w:rsid w:val="007C1C3C"/>
    <w:rsid w:val="007C4870"/>
    <w:rsid w:val="007C5F1F"/>
    <w:rsid w:val="007C6916"/>
    <w:rsid w:val="007D0A5C"/>
    <w:rsid w:val="007D1069"/>
    <w:rsid w:val="007E03E7"/>
    <w:rsid w:val="007E19E1"/>
    <w:rsid w:val="007E21ED"/>
    <w:rsid w:val="007E4CA2"/>
    <w:rsid w:val="007E79FD"/>
    <w:rsid w:val="007F47C8"/>
    <w:rsid w:val="007F6FDD"/>
    <w:rsid w:val="007F7FB5"/>
    <w:rsid w:val="0082147C"/>
    <w:rsid w:val="0082316C"/>
    <w:rsid w:val="0082745D"/>
    <w:rsid w:val="008320B9"/>
    <w:rsid w:val="00834C7B"/>
    <w:rsid w:val="00835F77"/>
    <w:rsid w:val="0084517D"/>
    <w:rsid w:val="008524E7"/>
    <w:rsid w:val="00855BEF"/>
    <w:rsid w:val="0086088C"/>
    <w:rsid w:val="008613B9"/>
    <w:rsid w:val="008620D5"/>
    <w:rsid w:val="0086685B"/>
    <w:rsid w:val="00867920"/>
    <w:rsid w:val="00867924"/>
    <w:rsid w:val="008756DA"/>
    <w:rsid w:val="00882B62"/>
    <w:rsid w:val="00895837"/>
    <w:rsid w:val="008A40F8"/>
    <w:rsid w:val="008B0DB5"/>
    <w:rsid w:val="008B1E2E"/>
    <w:rsid w:val="008B2143"/>
    <w:rsid w:val="008B56B5"/>
    <w:rsid w:val="008C18A0"/>
    <w:rsid w:val="008C2596"/>
    <w:rsid w:val="008C279D"/>
    <w:rsid w:val="008C2D9B"/>
    <w:rsid w:val="008C2DF0"/>
    <w:rsid w:val="008C4DE9"/>
    <w:rsid w:val="008C6950"/>
    <w:rsid w:val="008D1355"/>
    <w:rsid w:val="008D4E02"/>
    <w:rsid w:val="008F0F2E"/>
    <w:rsid w:val="008F2CF3"/>
    <w:rsid w:val="008F6D4A"/>
    <w:rsid w:val="00904A22"/>
    <w:rsid w:val="009072E0"/>
    <w:rsid w:val="0091603E"/>
    <w:rsid w:val="00920F2C"/>
    <w:rsid w:val="00922B4E"/>
    <w:rsid w:val="009269A7"/>
    <w:rsid w:val="00930EAC"/>
    <w:rsid w:val="00931C36"/>
    <w:rsid w:val="00935617"/>
    <w:rsid w:val="0094028E"/>
    <w:rsid w:val="00943F4A"/>
    <w:rsid w:val="0094599A"/>
    <w:rsid w:val="0094762E"/>
    <w:rsid w:val="00947BF3"/>
    <w:rsid w:val="00950A27"/>
    <w:rsid w:val="00960DD4"/>
    <w:rsid w:val="00962577"/>
    <w:rsid w:val="00967051"/>
    <w:rsid w:val="009725BB"/>
    <w:rsid w:val="00977BF8"/>
    <w:rsid w:val="00986CE4"/>
    <w:rsid w:val="00991CCC"/>
    <w:rsid w:val="00994849"/>
    <w:rsid w:val="009A035E"/>
    <w:rsid w:val="009A0DF4"/>
    <w:rsid w:val="009A4E84"/>
    <w:rsid w:val="009A6F40"/>
    <w:rsid w:val="009B1AFE"/>
    <w:rsid w:val="009B3B28"/>
    <w:rsid w:val="009B4329"/>
    <w:rsid w:val="009B6F8D"/>
    <w:rsid w:val="009C33A6"/>
    <w:rsid w:val="009C4842"/>
    <w:rsid w:val="009C6801"/>
    <w:rsid w:val="009D1845"/>
    <w:rsid w:val="009E69C2"/>
    <w:rsid w:val="009F2279"/>
    <w:rsid w:val="00A035B5"/>
    <w:rsid w:val="00A158C3"/>
    <w:rsid w:val="00A26E5C"/>
    <w:rsid w:val="00A273DC"/>
    <w:rsid w:val="00A33E28"/>
    <w:rsid w:val="00A34426"/>
    <w:rsid w:val="00A355F7"/>
    <w:rsid w:val="00A35AD1"/>
    <w:rsid w:val="00A40592"/>
    <w:rsid w:val="00A46250"/>
    <w:rsid w:val="00A53E6E"/>
    <w:rsid w:val="00A54568"/>
    <w:rsid w:val="00A62B0B"/>
    <w:rsid w:val="00A7084C"/>
    <w:rsid w:val="00A70AA8"/>
    <w:rsid w:val="00A77AE3"/>
    <w:rsid w:val="00A83654"/>
    <w:rsid w:val="00A85D8B"/>
    <w:rsid w:val="00A9000F"/>
    <w:rsid w:val="00A916C9"/>
    <w:rsid w:val="00A95202"/>
    <w:rsid w:val="00A95446"/>
    <w:rsid w:val="00AA0B7B"/>
    <w:rsid w:val="00AA1804"/>
    <w:rsid w:val="00AA3E94"/>
    <w:rsid w:val="00AA45F3"/>
    <w:rsid w:val="00AB5A69"/>
    <w:rsid w:val="00AB64B9"/>
    <w:rsid w:val="00AB7E95"/>
    <w:rsid w:val="00AC4CCA"/>
    <w:rsid w:val="00AC5F41"/>
    <w:rsid w:val="00AC63F3"/>
    <w:rsid w:val="00AC6C17"/>
    <w:rsid w:val="00AD07B6"/>
    <w:rsid w:val="00AD288B"/>
    <w:rsid w:val="00AD4554"/>
    <w:rsid w:val="00AD5BFF"/>
    <w:rsid w:val="00AE585E"/>
    <w:rsid w:val="00AF6320"/>
    <w:rsid w:val="00B037BE"/>
    <w:rsid w:val="00B04178"/>
    <w:rsid w:val="00B04EA4"/>
    <w:rsid w:val="00B26383"/>
    <w:rsid w:val="00B27129"/>
    <w:rsid w:val="00B27D94"/>
    <w:rsid w:val="00B31495"/>
    <w:rsid w:val="00B314CF"/>
    <w:rsid w:val="00B3223D"/>
    <w:rsid w:val="00B34855"/>
    <w:rsid w:val="00B40E1E"/>
    <w:rsid w:val="00B42C45"/>
    <w:rsid w:val="00B45A40"/>
    <w:rsid w:val="00B751C5"/>
    <w:rsid w:val="00B90E36"/>
    <w:rsid w:val="00B91CC1"/>
    <w:rsid w:val="00B97A4E"/>
    <w:rsid w:val="00BA5342"/>
    <w:rsid w:val="00BA7595"/>
    <w:rsid w:val="00BB0E2B"/>
    <w:rsid w:val="00BB41D5"/>
    <w:rsid w:val="00BB4203"/>
    <w:rsid w:val="00BD0314"/>
    <w:rsid w:val="00BD59D7"/>
    <w:rsid w:val="00BD6549"/>
    <w:rsid w:val="00BE0290"/>
    <w:rsid w:val="00BE188B"/>
    <w:rsid w:val="00BE1F7D"/>
    <w:rsid w:val="00BF2B19"/>
    <w:rsid w:val="00BF3698"/>
    <w:rsid w:val="00BF5C9A"/>
    <w:rsid w:val="00BF62ED"/>
    <w:rsid w:val="00BF7E7F"/>
    <w:rsid w:val="00C008F8"/>
    <w:rsid w:val="00C13FD0"/>
    <w:rsid w:val="00C16BF4"/>
    <w:rsid w:val="00C241A3"/>
    <w:rsid w:val="00C25804"/>
    <w:rsid w:val="00C503BC"/>
    <w:rsid w:val="00C53BEA"/>
    <w:rsid w:val="00C72B3E"/>
    <w:rsid w:val="00C77B26"/>
    <w:rsid w:val="00C8483D"/>
    <w:rsid w:val="00C8503D"/>
    <w:rsid w:val="00C92479"/>
    <w:rsid w:val="00C93D07"/>
    <w:rsid w:val="00C9471A"/>
    <w:rsid w:val="00C95704"/>
    <w:rsid w:val="00C96301"/>
    <w:rsid w:val="00CA0246"/>
    <w:rsid w:val="00CA3CCF"/>
    <w:rsid w:val="00CB1B46"/>
    <w:rsid w:val="00CB3F3B"/>
    <w:rsid w:val="00CC70FE"/>
    <w:rsid w:val="00CD14D3"/>
    <w:rsid w:val="00CD2F1F"/>
    <w:rsid w:val="00CD4DFF"/>
    <w:rsid w:val="00CD57E5"/>
    <w:rsid w:val="00CD6434"/>
    <w:rsid w:val="00CD7999"/>
    <w:rsid w:val="00CD7D4A"/>
    <w:rsid w:val="00CF446B"/>
    <w:rsid w:val="00CF5C94"/>
    <w:rsid w:val="00D1443A"/>
    <w:rsid w:val="00D164DD"/>
    <w:rsid w:val="00D1658D"/>
    <w:rsid w:val="00D2002D"/>
    <w:rsid w:val="00D20248"/>
    <w:rsid w:val="00D25F6F"/>
    <w:rsid w:val="00D27199"/>
    <w:rsid w:val="00D27BB9"/>
    <w:rsid w:val="00D515F8"/>
    <w:rsid w:val="00D53358"/>
    <w:rsid w:val="00D55B2E"/>
    <w:rsid w:val="00D61C3D"/>
    <w:rsid w:val="00D6259E"/>
    <w:rsid w:val="00D66DD8"/>
    <w:rsid w:val="00D7509E"/>
    <w:rsid w:val="00D76611"/>
    <w:rsid w:val="00D8336D"/>
    <w:rsid w:val="00D83B48"/>
    <w:rsid w:val="00D85BB7"/>
    <w:rsid w:val="00D956C3"/>
    <w:rsid w:val="00DA3E16"/>
    <w:rsid w:val="00DB00F0"/>
    <w:rsid w:val="00DB7AC0"/>
    <w:rsid w:val="00DC0581"/>
    <w:rsid w:val="00DC1BEB"/>
    <w:rsid w:val="00DC7E4C"/>
    <w:rsid w:val="00DD646D"/>
    <w:rsid w:val="00DD68E3"/>
    <w:rsid w:val="00DE44E1"/>
    <w:rsid w:val="00DF3B3E"/>
    <w:rsid w:val="00DF66A7"/>
    <w:rsid w:val="00DF6A24"/>
    <w:rsid w:val="00E072E6"/>
    <w:rsid w:val="00E17B33"/>
    <w:rsid w:val="00E234E7"/>
    <w:rsid w:val="00E23E3E"/>
    <w:rsid w:val="00E2422B"/>
    <w:rsid w:val="00E24F14"/>
    <w:rsid w:val="00E250AF"/>
    <w:rsid w:val="00E30146"/>
    <w:rsid w:val="00E350AF"/>
    <w:rsid w:val="00E36778"/>
    <w:rsid w:val="00E51195"/>
    <w:rsid w:val="00E51C2C"/>
    <w:rsid w:val="00E53825"/>
    <w:rsid w:val="00E54101"/>
    <w:rsid w:val="00E56253"/>
    <w:rsid w:val="00E6175B"/>
    <w:rsid w:val="00E64068"/>
    <w:rsid w:val="00E679DE"/>
    <w:rsid w:val="00E730A4"/>
    <w:rsid w:val="00E73632"/>
    <w:rsid w:val="00E824BF"/>
    <w:rsid w:val="00E87237"/>
    <w:rsid w:val="00E91682"/>
    <w:rsid w:val="00EA01B5"/>
    <w:rsid w:val="00EA4879"/>
    <w:rsid w:val="00EA6F38"/>
    <w:rsid w:val="00EC1A6F"/>
    <w:rsid w:val="00EC610C"/>
    <w:rsid w:val="00ED0122"/>
    <w:rsid w:val="00ED239E"/>
    <w:rsid w:val="00EE1BC4"/>
    <w:rsid w:val="00EF0E2A"/>
    <w:rsid w:val="00EF497E"/>
    <w:rsid w:val="00EF5D6C"/>
    <w:rsid w:val="00EF6D19"/>
    <w:rsid w:val="00F01379"/>
    <w:rsid w:val="00F0339B"/>
    <w:rsid w:val="00F05046"/>
    <w:rsid w:val="00F26DA0"/>
    <w:rsid w:val="00F323EE"/>
    <w:rsid w:val="00F33377"/>
    <w:rsid w:val="00F35002"/>
    <w:rsid w:val="00F47E9B"/>
    <w:rsid w:val="00F503E5"/>
    <w:rsid w:val="00F55C52"/>
    <w:rsid w:val="00F56592"/>
    <w:rsid w:val="00F57B31"/>
    <w:rsid w:val="00F62785"/>
    <w:rsid w:val="00F63007"/>
    <w:rsid w:val="00F66571"/>
    <w:rsid w:val="00F665AA"/>
    <w:rsid w:val="00F76D66"/>
    <w:rsid w:val="00F81870"/>
    <w:rsid w:val="00F84BAF"/>
    <w:rsid w:val="00F8737C"/>
    <w:rsid w:val="00F90189"/>
    <w:rsid w:val="00F925B2"/>
    <w:rsid w:val="00F93A25"/>
    <w:rsid w:val="00F95590"/>
    <w:rsid w:val="00FA587E"/>
    <w:rsid w:val="00FB05C7"/>
    <w:rsid w:val="00FB1AEB"/>
    <w:rsid w:val="00FB3826"/>
    <w:rsid w:val="00FB4279"/>
    <w:rsid w:val="00FB5AD6"/>
    <w:rsid w:val="00FC4053"/>
    <w:rsid w:val="00FC7304"/>
    <w:rsid w:val="00FD3F3B"/>
    <w:rsid w:val="00FD67D1"/>
    <w:rsid w:val="00FE430D"/>
    <w:rsid w:val="00FE51B5"/>
    <w:rsid w:val="00FE7B39"/>
    <w:rsid w:val="00FF227D"/>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72E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8B0DB5"/>
    <w:rPr>
      <w:color w:val="605E5C"/>
      <w:shd w:val="clear" w:color="auto" w:fill="E1DFDD"/>
    </w:rPr>
  </w:style>
  <w:style w:type="character" w:customStyle="1" w:styleId="OdstavecseseznamemChar">
    <w:name w:val="Odstavec se seznamem Char"/>
    <w:aliases w:val="Odstavec 1.1. Char,cp_Odstavec se seznamem Char,Bullet Number Char,Bullet List Char,FooterText Char,numbered Char,Paragraphe de liste1 Char,Bulletr List Paragraph Char,列出段落 Char,列出段落1 Char,List Paragraph2 Char,Listeafsnit1 Char"/>
    <w:link w:val="Odstavecseseznamem"/>
    <w:uiPriority w:val="34"/>
    <w:rsid w:val="001C3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nedoma@spucr.cz"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5.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F96166D-25F3-44EE-BCD3-37BB47762B9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28</Pages>
  <Words>11567</Words>
  <Characters>68251</Characters>
  <Application>Microsoft Office Word</Application>
  <DocSecurity>0</DocSecurity>
  <Lines>568</Lines>
  <Paragraphs>159</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Košutová Lada</cp:lastModifiedBy>
  <cp:revision>33</cp:revision>
  <cp:lastPrinted>2018-09-24T13:10:00Z</cp:lastPrinted>
  <dcterms:created xsi:type="dcterms:W3CDTF">2023-04-19T06:56:00Z</dcterms:created>
  <dcterms:modified xsi:type="dcterms:W3CDTF">2023-04-24T06:34:00Z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